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AFE43" w14:textId="75D8FC9F" w:rsidR="00C972BE" w:rsidRDefault="00C972BE" w:rsidP="009D4D1C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  <w:lang w:val="en-GB"/>
        </w:rPr>
      </w:pPr>
      <w:ins w:id="1" w:author="Author">
        <w:r>
          <w:rPr>
            <w:rFonts w:ascii="Times New Roman" w:hAnsi="Times New Roman" w:cs="Times New Roman"/>
            <w:b/>
            <w:bCs/>
            <w:sz w:val="20"/>
            <w:szCs w:val="20"/>
            <w:lang w:val="en-GB"/>
          </w:rPr>
          <w:t>Annex II</w:t>
        </w:r>
      </w:ins>
    </w:p>
    <w:p w14:paraId="3D59226C" w14:textId="25AB6285" w:rsidR="009D4D1C" w:rsidRPr="00AE1434" w:rsidRDefault="009D4D1C" w:rsidP="009D4D1C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b/>
          <w:bCs/>
          <w:sz w:val="20"/>
          <w:szCs w:val="20"/>
          <w:lang w:val="en-GB"/>
        </w:rPr>
        <w:t>S.25.01</w:t>
      </w:r>
      <w:r w:rsidR="00202077" w:rsidRPr="00AE1434">
        <w:rPr>
          <w:rFonts w:ascii="Times New Roman" w:hAnsi="Times New Roman" w:cs="Times New Roman"/>
          <w:b/>
          <w:bCs/>
          <w:sz w:val="20"/>
          <w:szCs w:val="20"/>
          <w:lang w:val="en-GB"/>
        </w:rPr>
        <w:t>.</w:t>
      </w:r>
      <w:r w:rsidRPr="00AE1434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– </w:t>
      </w:r>
      <w:r w:rsidRPr="00AE1434">
        <w:rPr>
          <w:rFonts w:ascii="Times New Roman" w:hAnsi="Times New Roman" w:cs="Times New Roman"/>
          <w:b/>
          <w:sz w:val="20"/>
          <w:szCs w:val="20"/>
          <w:lang w:val="en-GB"/>
        </w:rPr>
        <w:t>Solvency Capital Requirement - for undertakings on Standard Formula</w:t>
      </w:r>
    </w:p>
    <w:p w14:paraId="1F8A5B95" w14:textId="77777777" w:rsidR="009D4D1C" w:rsidRPr="00AE1434" w:rsidRDefault="009D4D1C" w:rsidP="009D4D1C">
      <w:p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b/>
          <w:bCs/>
          <w:sz w:val="20"/>
          <w:szCs w:val="20"/>
          <w:lang w:val="en-GB"/>
        </w:rPr>
        <w:t>General comments:</w:t>
      </w:r>
    </w:p>
    <w:p w14:paraId="19E82E82" w14:textId="77777777" w:rsidR="009D4D1C" w:rsidRPr="00AE1434" w:rsidRDefault="009D4D1C" w:rsidP="00CB716D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4C2D0A26" w14:textId="71A97020" w:rsidR="00D13E33" w:rsidRPr="00AE1434" w:rsidRDefault="00D13E33" w:rsidP="00D13E33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opening and annual submission of information for individual entities, ring fenced-funds, matching </w:t>
      </w:r>
      <w:r w:rsidR="00EE1DC6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5FB9C43D" w14:textId="56648C6C" w:rsidR="006D3EB0" w:rsidRPr="00AE1434" w:rsidRDefault="00745381" w:rsidP="00432A5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T</w:t>
      </w:r>
      <w:ins w:id="2" w:author="Author">
        <w:r w:rsidR="00092558">
          <w:rPr>
            <w:rFonts w:ascii="Times New Roman" w:hAnsi="Times New Roman" w:cs="Times New Roman"/>
            <w:sz w:val="20"/>
            <w:szCs w:val="20"/>
            <w:lang w:val="en-GB"/>
          </w:rPr>
          <w:t>emplate</w:t>
        </w:r>
      </w:ins>
      <w:del w:id="3" w:author="Author">
        <w:r w:rsidRPr="00AE1434" w:rsidDel="00092558">
          <w:rPr>
            <w:rFonts w:ascii="Times New Roman" w:hAnsi="Times New Roman" w:cs="Times New Roman"/>
            <w:sz w:val="20"/>
            <w:szCs w:val="20"/>
            <w:lang w:val="en-GB"/>
          </w:rPr>
          <w:delText>he variant</w:delText>
        </w:r>
      </w:del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S</w:t>
      </w:r>
      <w:ins w:id="4" w:author="Author">
        <w:r w:rsidR="00092558">
          <w:rPr>
            <w:rFonts w:ascii="Times New Roman" w:hAnsi="Times New Roman" w:cs="Times New Roman"/>
            <w:sz w:val="20"/>
            <w:szCs w:val="20"/>
            <w:lang w:val="en-GB"/>
          </w:rPr>
          <w:t>R</w:t>
        </w:r>
      </w:ins>
      <w:r w:rsidRPr="00AE1434">
        <w:rPr>
          <w:rFonts w:ascii="Times New Roman" w:hAnsi="Times New Roman" w:cs="Times New Roman"/>
          <w:sz w:val="20"/>
          <w:szCs w:val="20"/>
          <w:lang w:val="en-GB"/>
        </w:rPr>
        <w:t>.25.01</w:t>
      </w:r>
      <w:del w:id="5" w:author="Author">
        <w:r w:rsidRPr="00AE1434" w:rsidDel="00DD5F2C">
          <w:rPr>
            <w:rFonts w:ascii="Times New Roman" w:hAnsi="Times New Roman" w:cs="Times New Roman"/>
            <w:sz w:val="20"/>
            <w:szCs w:val="20"/>
            <w:lang w:val="en-GB"/>
          </w:rPr>
          <w:delText>.l</w:delText>
        </w:r>
      </w:del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has to be filled in for each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r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ing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-f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enced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f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und (RFF)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,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each m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atching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a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djustment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p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ortfolio (MAP)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and for the remaining part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. However, where a RFF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/MAP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includes a MAP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/R</w:t>
      </w:r>
      <w:r w:rsidR="00AB1886" w:rsidRPr="00AE1434">
        <w:rPr>
          <w:rFonts w:ascii="Times New Roman" w:hAnsi="Times New Roman" w:cs="Times New Roman"/>
          <w:sz w:val="20"/>
          <w:szCs w:val="20"/>
          <w:lang w:val="en-GB"/>
        </w:rPr>
        <w:t>F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F embedded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, the 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fund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should be treated as different 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funds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This template should be reported for all sub-funds of a material RFF/MAP as identified in the second table of </w:t>
      </w:r>
      <w:ins w:id="6" w:author="Author">
        <w:r w:rsidR="00092558">
          <w:rPr>
            <w:rFonts w:ascii="Times New Roman" w:hAnsi="Times New Roman" w:cs="Times New Roman"/>
            <w:sz w:val="20"/>
            <w:szCs w:val="20"/>
            <w:lang w:val="en-GB"/>
          </w:rPr>
          <w:t xml:space="preserve">template </w:t>
        </w:r>
      </w:ins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S.01.03.</w:t>
      </w:r>
    </w:p>
    <w:p w14:paraId="624C6325" w14:textId="0DEED6A4" w:rsidR="00230D49" w:rsidRPr="00AE1434" w:rsidRDefault="00230D49" w:rsidP="00432A5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Where the entity has MAP or RFF (except those under the scope of art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icle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304</w:t>
      </w:r>
      <w:ins w:id="7" w:author="Author">
        <w:r w:rsidR="00092558">
          <w:rPr>
            <w:rFonts w:ascii="Times New Roman" w:hAnsi="Times New Roman" w:cs="Times New Roman"/>
            <w:sz w:val="20"/>
            <w:szCs w:val="20"/>
            <w:lang w:val="en-GB"/>
          </w:rPr>
          <w:t xml:space="preserve"> of </w:t>
        </w:r>
        <w:r w:rsidR="00EE0E61">
          <w:rPr>
            <w:rFonts w:ascii="Times New Roman" w:hAnsi="Times New Roman" w:cs="Times New Roman"/>
            <w:sz w:val="20"/>
            <w:szCs w:val="20"/>
            <w:lang w:val="en-GB"/>
          </w:rPr>
          <w:t>Directive 2009/138/EC</w:t>
        </w:r>
        <w:del w:id="8" w:author="Author">
          <w:r w:rsidR="00092558" w:rsidDel="00EE0E61">
            <w:rPr>
              <w:rFonts w:ascii="Times New Roman" w:hAnsi="Times New Roman" w:cs="Times New Roman"/>
              <w:sz w:val="20"/>
              <w:szCs w:val="20"/>
              <w:lang w:val="en-GB"/>
            </w:rPr>
            <w:delText>Solvency II</w:delText>
          </w:r>
        </w:del>
      </w:ins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)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when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reporting at the </w:t>
      </w:r>
      <w:r w:rsidR="00E56D2D" w:rsidRPr="00AE1434">
        <w:rPr>
          <w:rFonts w:ascii="Times New Roman" w:hAnsi="Times New Roman" w:cs="Times New Roman"/>
          <w:sz w:val="20"/>
          <w:szCs w:val="20"/>
          <w:lang w:val="en-GB"/>
        </w:rPr>
        <w:t>level of the whole undertaking, the n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SCR 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>at risk module level and the loss-absorbing capacity (LAC) of technical provisions and deferred taxes to be reported shall be calculated as follows:</w:t>
      </w:r>
    </w:p>
    <w:p w14:paraId="7042CE0C" w14:textId="64FEA14A" w:rsidR="00E56D2D" w:rsidRPr="00AE1434" w:rsidRDefault="00230D49" w:rsidP="00432A5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Where </w:t>
      </w:r>
      <w:r w:rsidR="00E56D2D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undertaking applies the full adjustment </w:t>
      </w:r>
      <w:r w:rsidR="00867094" w:rsidRPr="00AE1434">
        <w:rPr>
          <w:rFonts w:ascii="Times New Roman" w:hAnsi="Times New Roman" w:cs="Times New Roman"/>
          <w:sz w:val="20"/>
          <w:szCs w:val="20"/>
          <w:lang w:val="en-GB"/>
        </w:rPr>
        <w:t>due to the aggregation of the nSCR of the RFF/MAP at entity level</w:t>
      </w:r>
      <w:r w:rsidR="00E56D2D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="00E56D2D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nSCR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is </w:t>
      </w:r>
      <w:r w:rsidR="00E56D2D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calculated as if no </w:t>
      </w:r>
      <w:del w:id="9" w:author="Author">
        <w:r w:rsidR="00E56D2D" w:rsidRPr="00AE1434" w:rsidDel="00FA6D6C">
          <w:rPr>
            <w:rFonts w:ascii="Times New Roman" w:hAnsi="Times New Roman" w:cs="Times New Roman"/>
            <w:sz w:val="20"/>
            <w:szCs w:val="20"/>
            <w:lang w:val="en-GB"/>
          </w:rPr>
          <w:delText>RFF</w:delText>
        </w:r>
        <w:r w:rsidR="009B0CFE" w:rsidRPr="00AE1434" w:rsidDel="00FA6D6C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 </w:delText>
        </w:r>
      </w:del>
      <w:ins w:id="10" w:author="Author">
        <w:r w:rsidR="00FA6D6C">
          <w:rPr>
            <w:rFonts w:ascii="Times New Roman" w:hAnsi="Times New Roman" w:cs="Times New Roman"/>
            <w:sz w:val="20"/>
            <w:szCs w:val="20"/>
            <w:lang w:val="en-GB"/>
          </w:rPr>
          <w:t>loss of diversification</w:t>
        </w:r>
        <w:r w:rsidR="00FA6D6C" w:rsidRPr="00AE1434">
          <w:rPr>
            <w:rFonts w:ascii="Times New Roman" w:hAnsi="Times New Roman" w:cs="Times New Roman"/>
            <w:sz w:val="20"/>
            <w:szCs w:val="20"/>
            <w:lang w:val="en-GB"/>
          </w:rPr>
          <w:t xml:space="preserve"> </w:t>
        </w:r>
      </w:ins>
      <w:r w:rsidR="009B0CFE" w:rsidRPr="00AE1434">
        <w:rPr>
          <w:rFonts w:ascii="Times New Roman" w:hAnsi="Times New Roman" w:cs="Times New Roman"/>
          <w:sz w:val="20"/>
          <w:szCs w:val="20"/>
          <w:lang w:val="en-GB"/>
        </w:rPr>
        <w:t>exists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and the 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LAC shall be calculated as the sum of the LAC across all RFF/MAP and </w:t>
      </w:r>
      <w:ins w:id="11" w:author="Author">
        <w:r w:rsidR="00092558" w:rsidRPr="00AE1434">
          <w:rPr>
            <w:rFonts w:ascii="Times New Roman" w:hAnsi="Times New Roman" w:cs="Times New Roman"/>
            <w:sz w:val="20"/>
            <w:szCs w:val="20"/>
            <w:lang w:val="en-GB"/>
          </w:rPr>
          <w:t>remaining part</w:t>
        </w:r>
      </w:ins>
      <w:del w:id="12" w:author="Author">
        <w:r w:rsidR="00E72765" w:rsidRPr="00AE1434" w:rsidDel="00092558">
          <w:rPr>
            <w:rFonts w:ascii="Times New Roman" w:hAnsi="Times New Roman" w:cs="Times New Roman"/>
            <w:sz w:val="20"/>
            <w:szCs w:val="20"/>
            <w:lang w:val="en-GB"/>
          </w:rPr>
          <w:delText>RP</w:delText>
        </w:r>
      </w:del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;</w:t>
      </w:r>
    </w:p>
    <w:p w14:paraId="0723265D" w14:textId="7D56487F" w:rsidR="00230D49" w:rsidRPr="00AE1434" w:rsidRDefault="00E56D2D" w:rsidP="00432A5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Where the undertaking applies the Simplification </w:t>
      </w:r>
      <w:r w:rsidR="0074443F" w:rsidRPr="00AE1434">
        <w:rPr>
          <w:rFonts w:ascii="Times New Roman" w:hAnsi="Times New Roman" w:cs="Times New Roman"/>
          <w:sz w:val="20"/>
          <w:szCs w:val="20"/>
          <w:lang w:val="en-GB"/>
        </w:rPr>
        <w:t>at risk sub-module level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867094" w:rsidRPr="00AE1434">
        <w:rPr>
          <w:rFonts w:ascii="Times New Roman" w:hAnsi="Times New Roman" w:cs="Times New Roman"/>
          <w:sz w:val="20"/>
          <w:szCs w:val="20"/>
          <w:lang w:val="en-GB"/>
        </w:rPr>
        <w:t>to aggregate the nSCR of the RFF/MAP at entity level</w:t>
      </w:r>
      <w:r w:rsidR="00AE1434">
        <w:rPr>
          <w:rFonts w:ascii="Times New Roman" w:hAnsi="Times New Roman" w:cs="Times New Roman"/>
          <w:sz w:val="20"/>
          <w:szCs w:val="20"/>
          <w:lang w:val="en-GB"/>
        </w:rPr>
        <w:t xml:space="preserve"> the 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nSCR </w:t>
      </w:r>
      <w:del w:id="13" w:author="Author">
        <w:r w:rsidR="00E72765" w:rsidRPr="00AE1434" w:rsidDel="00FA6D6C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and LAC </w:delText>
        </w:r>
        <w:r w:rsidR="001E558A" w:rsidRPr="00AE1434" w:rsidDel="00FA6D6C">
          <w:rPr>
            <w:rFonts w:ascii="Times New Roman" w:hAnsi="Times New Roman" w:cs="Times New Roman"/>
            <w:sz w:val="20"/>
            <w:szCs w:val="20"/>
            <w:lang w:val="en-GB"/>
          </w:rPr>
          <w:delText>are</w:delText>
        </w:r>
      </w:del>
      <w:ins w:id="14" w:author="Author">
        <w:r w:rsidR="00FA6D6C">
          <w:rPr>
            <w:rFonts w:ascii="Times New Roman" w:hAnsi="Times New Roman" w:cs="Times New Roman"/>
            <w:sz w:val="20"/>
            <w:szCs w:val="20"/>
            <w:lang w:val="en-GB"/>
          </w:rPr>
          <w:t>is</w:t>
        </w:r>
      </w:ins>
      <w:r w:rsidR="001E558A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calculated </w:t>
      </w:r>
      <w:r w:rsidR="001E558A" w:rsidRPr="00AE1434">
        <w:rPr>
          <w:rFonts w:ascii="Times New Roman" w:hAnsi="Times New Roman" w:cs="Times New Roman"/>
          <w:sz w:val="20"/>
          <w:szCs w:val="20"/>
          <w:lang w:val="en-GB"/>
        </w:rPr>
        <w:t>considering a direct summation at sub-module level method</w:t>
      </w:r>
      <w:ins w:id="15" w:author="Author">
        <w:r w:rsidR="00FA6D6C" w:rsidRPr="00FA6D6C">
          <w:rPr>
            <w:rFonts w:ascii="Times New Roman" w:hAnsi="Times New Roman"/>
            <w:sz w:val="20"/>
            <w:szCs w:val="20"/>
          </w:rPr>
          <w:t xml:space="preserve"> </w:t>
        </w:r>
        <w:r w:rsidR="00FA6D6C" w:rsidRPr="001B5B7E">
          <w:rPr>
            <w:rFonts w:ascii="Times New Roman" w:hAnsi="Times New Roman"/>
            <w:sz w:val="20"/>
            <w:szCs w:val="20"/>
          </w:rPr>
          <w:t xml:space="preserve">and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the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LAC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shall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be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calculated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as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the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sum of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the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LAC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across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all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RFF/MAP and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remaining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part</w:t>
        </w:r>
      </w:ins>
      <w:proofErr w:type="spellEnd"/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,</w:t>
      </w:r>
    </w:p>
    <w:p w14:paraId="345C6D64" w14:textId="0C9F36AA" w:rsidR="00E56D2D" w:rsidRPr="00AE1434" w:rsidRDefault="00E56D2D" w:rsidP="00432A5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Where the undertaking applies the </w:t>
      </w:r>
      <w:del w:id="16" w:author="Author">
        <w:r w:rsidRPr="00AE1434" w:rsidDel="00092558">
          <w:rPr>
            <w:rFonts w:ascii="Times New Roman" w:hAnsi="Times New Roman" w:cs="Times New Roman"/>
            <w:sz w:val="20"/>
            <w:szCs w:val="20"/>
            <w:lang w:val="en-GB"/>
          </w:rPr>
          <w:delText>S</w:delText>
        </w:r>
      </w:del>
      <w:ins w:id="17" w:author="Author">
        <w:r w:rsidR="00092558">
          <w:rPr>
            <w:rFonts w:ascii="Times New Roman" w:hAnsi="Times New Roman" w:cs="Times New Roman"/>
            <w:sz w:val="20"/>
            <w:szCs w:val="20"/>
            <w:lang w:val="en-GB"/>
          </w:rPr>
          <w:t>s</w:t>
        </w:r>
      </w:ins>
      <w:r w:rsidRPr="00AE1434">
        <w:rPr>
          <w:rFonts w:ascii="Times New Roman" w:hAnsi="Times New Roman" w:cs="Times New Roman"/>
          <w:sz w:val="20"/>
          <w:szCs w:val="20"/>
          <w:lang w:val="en-GB"/>
        </w:rPr>
        <w:t>implification</w:t>
      </w:r>
      <w:r w:rsidR="0074443F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at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74443F" w:rsidRPr="00AE1434">
        <w:rPr>
          <w:rFonts w:ascii="Times New Roman" w:hAnsi="Times New Roman" w:cs="Times New Roman"/>
          <w:sz w:val="20"/>
          <w:szCs w:val="20"/>
          <w:lang w:val="en-GB"/>
        </w:rPr>
        <w:t>risk module level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867094" w:rsidRPr="00AE1434">
        <w:rPr>
          <w:rFonts w:ascii="Times New Roman" w:hAnsi="Times New Roman" w:cs="Times New Roman"/>
          <w:sz w:val="20"/>
          <w:szCs w:val="20"/>
          <w:lang w:val="en-GB"/>
        </w:rPr>
        <w:t>to aggregate the nSCR of the RFF/MAP at entity level</w:t>
      </w:r>
      <w:r w:rsidR="001E558A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the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nSCR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del w:id="18" w:author="Author">
        <w:r w:rsidR="00E72765" w:rsidRPr="00AE1434" w:rsidDel="00FA6D6C">
          <w:rPr>
            <w:rFonts w:ascii="Times New Roman" w:hAnsi="Times New Roman" w:cs="Times New Roman"/>
            <w:sz w:val="20"/>
            <w:szCs w:val="20"/>
            <w:lang w:val="en-GB"/>
          </w:rPr>
          <w:delText>and LAC</w:delText>
        </w:r>
        <w:r w:rsidRPr="00AE1434" w:rsidDel="00FA6D6C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 </w:delText>
        </w:r>
        <w:r w:rsidR="001E558A" w:rsidRPr="00AE1434" w:rsidDel="00FA6D6C">
          <w:rPr>
            <w:rFonts w:ascii="Times New Roman" w:hAnsi="Times New Roman" w:cs="Times New Roman"/>
            <w:sz w:val="20"/>
            <w:szCs w:val="20"/>
            <w:lang w:val="en-GB"/>
          </w:rPr>
          <w:delText>are</w:delText>
        </w:r>
      </w:del>
      <w:ins w:id="19" w:author="Author">
        <w:r w:rsidR="00FA6D6C">
          <w:rPr>
            <w:rFonts w:ascii="Times New Roman" w:hAnsi="Times New Roman" w:cs="Times New Roman"/>
            <w:sz w:val="20"/>
            <w:szCs w:val="20"/>
            <w:lang w:val="en-GB"/>
          </w:rPr>
          <w:t>is</w:t>
        </w:r>
      </w:ins>
      <w:r w:rsidR="001E558A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calculated</w:t>
      </w:r>
      <w:r w:rsidR="001E558A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considering a direct summation at module level method</w:t>
      </w:r>
      <w:ins w:id="20" w:author="Author">
        <w:r w:rsidR="00FA6D6C" w:rsidRPr="00FA6D6C">
          <w:rPr>
            <w:rFonts w:ascii="Times New Roman" w:hAnsi="Times New Roman"/>
            <w:sz w:val="20"/>
            <w:szCs w:val="20"/>
          </w:rPr>
          <w:t xml:space="preserve"> </w:t>
        </w:r>
        <w:r w:rsidR="00FA6D6C" w:rsidRPr="001B5B7E">
          <w:rPr>
            <w:rFonts w:ascii="Times New Roman" w:hAnsi="Times New Roman"/>
            <w:sz w:val="20"/>
            <w:szCs w:val="20"/>
          </w:rPr>
          <w:t xml:space="preserve">and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the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LAC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shall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be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calculated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as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the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sum of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the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LAC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across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all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RFF/MAP and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remaining</w:t>
        </w:r>
        <w:proofErr w:type="spellEnd"/>
        <w:r w:rsidR="00FA6D6C" w:rsidRPr="001B5B7E">
          <w:rPr>
            <w:rFonts w:ascii="Times New Roman" w:hAnsi="Times New Roman"/>
            <w:sz w:val="20"/>
            <w:szCs w:val="20"/>
          </w:rPr>
          <w:t xml:space="preserve"> </w:t>
        </w:r>
        <w:proofErr w:type="spellStart"/>
        <w:r w:rsidR="00FA6D6C" w:rsidRPr="001B5B7E">
          <w:rPr>
            <w:rFonts w:ascii="Times New Roman" w:hAnsi="Times New Roman"/>
            <w:sz w:val="20"/>
            <w:szCs w:val="20"/>
          </w:rPr>
          <w:t>part</w:t>
        </w:r>
      </w:ins>
      <w:proofErr w:type="spellEnd"/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6EA3F032" w14:textId="6E88A6F8" w:rsidR="002B3138" w:rsidRPr="00AE1434" w:rsidRDefault="009A060D" w:rsidP="00432A5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The adjustment due to the aggregation of the nSCR of the RFF/MAP at entity level</w:t>
      </w:r>
      <w:r w:rsidRPr="00AE1434" w:rsidDel="009A060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2B3138" w:rsidRPr="00AE1434">
        <w:rPr>
          <w:rFonts w:ascii="Times New Roman" w:hAnsi="Times New Roman" w:cs="Times New Roman"/>
          <w:sz w:val="20"/>
          <w:szCs w:val="20"/>
          <w:lang w:val="en-GB"/>
        </w:rPr>
        <w:t>shall be</w:t>
      </w:r>
      <w:r w:rsidR="007910CF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allocated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(C00</w:t>
      </w:r>
      <w:r w:rsidR="009B0CFE" w:rsidRPr="00AE1434">
        <w:rPr>
          <w:rFonts w:ascii="Times New Roman" w:hAnsi="Times New Roman" w:cs="Times New Roman"/>
          <w:sz w:val="20"/>
          <w:szCs w:val="20"/>
          <w:lang w:val="en-GB"/>
        </w:rPr>
        <w:t>5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>0)</w:t>
      </w:r>
      <w:r w:rsidR="007910CF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to the relevant risk modules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(i.e. market risk, counterparty default risk, life underwriting risk, health underwriting risk and non-life underwriting risk). The amount to be allocated to each relevant risk module shall be calculated as follows:</w:t>
      </w:r>
    </w:p>
    <w:p w14:paraId="5A4B15D3" w14:textId="3169FFB6" w:rsidR="00E56D2D" w:rsidRPr="00AE1434" w:rsidRDefault="002B3138" w:rsidP="00D86E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Calculation of “q factor”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=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adjustment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BSC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  <w:lang w:val="en-GB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>'</m:t>
                </m:r>
              </m:sup>
            </m:sSup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 xml:space="preserve"> 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  <w:lang w:val="en-GB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 xml:space="preserve"> nSCR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>int</m:t>
                </m:r>
              </m:sub>
            </m:sSub>
          </m:den>
        </m:f>
      </m:oMath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, where</w:t>
      </w:r>
    </w:p>
    <w:p w14:paraId="1744CC61" w14:textId="02AF29AA" w:rsidR="002B3138" w:rsidRPr="00AE1434" w:rsidRDefault="002B3138" w:rsidP="00D86ED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m:oMath>
        <m:r>
          <w:rPr>
            <w:rFonts w:ascii="Cambria Math" w:hAnsi="Cambria Math" w:cs="Times New Roman"/>
            <w:sz w:val="20"/>
            <w:szCs w:val="20"/>
            <w:lang w:val="en-GB"/>
          </w:rPr>
          <m:t>adjustment</m:t>
        </m:r>
      </m:oMath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 </w:t>
      </w:r>
      <w:r w:rsidR="006D1384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>Adjustment calculated according to one of the three methods referred above</w:t>
      </w:r>
    </w:p>
    <w:p w14:paraId="54775D56" w14:textId="0B7A7A06" w:rsidR="002B3138" w:rsidRPr="00AE1434" w:rsidRDefault="002B3138" w:rsidP="00D86ED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m:oMath>
        <m:r>
          <w:rPr>
            <w:rFonts w:ascii="Cambria Math" w:hAnsi="Cambria Math" w:cs="Times New Roman"/>
            <w:sz w:val="20"/>
            <w:szCs w:val="20"/>
            <w:lang w:val="en-GB"/>
          </w:rPr>
          <m:t>BSCR'</m:t>
        </m:r>
      </m:oMath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 </w:t>
      </w:r>
      <w:r w:rsidR="00EE1DC6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>Basic solvency capital requirement</w:t>
      </w:r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calculated according</w:t>
      </w:r>
      <w:r w:rsidR="00BA48C1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to</w:t>
      </w:r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the information reported in this template</w:t>
      </w:r>
      <w:r w:rsidR="009A060D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(C0030/R0100)</w:t>
      </w:r>
    </w:p>
    <w:p w14:paraId="0CA77F5C" w14:textId="6C2CA93E" w:rsidR="002B3138" w:rsidRPr="00AE1434" w:rsidRDefault="00B80E8B" w:rsidP="00D86ED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 xml:space="preserve"> nSCR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int</m:t>
            </m:r>
          </m:sub>
        </m:sSub>
      </m:oMath>
      <w:r w:rsidR="002B3138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 nSCR for intangible assets risk according to the information reported in this template</w:t>
      </w:r>
      <w:r w:rsidR="009A060D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(C0030/R0070)</w:t>
      </w:r>
    </w:p>
    <w:p w14:paraId="285A56C4" w14:textId="2C78E3A8" w:rsidR="002B3138" w:rsidRPr="00AE1434" w:rsidRDefault="002B3138" w:rsidP="00D32D6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Multiplication of this “q factor” by the nSCR of each relevant risk module (i.e. market risk, counterparty default risk, life underwriting risk, health underwriting risk and non-life underwriting risk)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2145"/>
        <w:gridCol w:w="4959"/>
        <w:tblGridChange w:id="21">
          <w:tblGrid>
            <w:gridCol w:w="38"/>
            <w:gridCol w:w="1500"/>
            <w:gridCol w:w="38"/>
            <w:gridCol w:w="2107"/>
            <w:gridCol w:w="38"/>
            <w:gridCol w:w="4921"/>
            <w:gridCol w:w="38"/>
          </w:tblGrid>
        </w:tblGridChange>
      </w:tblGrid>
      <w:tr w:rsidR="0018365E" w:rsidRPr="00AE1434" w14:paraId="08E6F2AE" w14:textId="77777777" w:rsidTr="0018365E">
        <w:trPr>
          <w:trHeight w:val="141"/>
        </w:trPr>
        <w:tc>
          <w:tcPr>
            <w:tcW w:w="1538" w:type="dxa"/>
            <w:shd w:val="clear" w:color="000000" w:fill="FFFFFF"/>
          </w:tcPr>
          <w:p w14:paraId="1056EB2A" w14:textId="77777777" w:rsidR="0018365E" w:rsidRPr="00AE1434" w:rsidRDefault="0018365E" w:rsidP="0043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</w:tc>
        <w:tc>
          <w:tcPr>
            <w:tcW w:w="2145" w:type="dxa"/>
            <w:shd w:val="clear" w:color="000000" w:fill="FFFFFF"/>
          </w:tcPr>
          <w:p w14:paraId="71886C0B" w14:textId="4362D321" w:rsidR="0018365E" w:rsidRPr="00AE1434" w:rsidRDefault="0018365E" w:rsidP="0043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959" w:type="dxa"/>
            <w:shd w:val="clear" w:color="000000" w:fill="FFFFFF"/>
          </w:tcPr>
          <w:p w14:paraId="19A5CE45" w14:textId="414A82A3" w:rsidR="0018365E" w:rsidRPr="00AE1434" w:rsidRDefault="0018365E" w:rsidP="0043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9843EE" w:rsidRPr="00AE1434" w14:paraId="505D8C9B" w14:textId="77777777" w:rsidTr="0018365E">
        <w:trPr>
          <w:trHeight w:val="141"/>
        </w:trPr>
        <w:tc>
          <w:tcPr>
            <w:tcW w:w="1538" w:type="dxa"/>
            <w:shd w:val="clear" w:color="000000" w:fill="FFFFFF"/>
          </w:tcPr>
          <w:p w14:paraId="176B15E9" w14:textId="77777777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145" w:type="dxa"/>
            <w:shd w:val="clear" w:color="000000" w:fill="FFFFFF"/>
          </w:tcPr>
          <w:p w14:paraId="02345C45" w14:textId="42BFBCA6" w:rsidR="009843EE" w:rsidRPr="00AE1434" w:rsidRDefault="001E558A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</w:t>
            </w:r>
          </w:p>
        </w:tc>
        <w:tc>
          <w:tcPr>
            <w:tcW w:w="4959" w:type="dxa"/>
            <w:shd w:val="clear" w:color="000000" w:fill="FFFFFF"/>
          </w:tcPr>
          <w:p w14:paraId="2DC487A1" w14:textId="3DB6BD94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112(7)</w:t>
            </w:r>
            <w:ins w:id="22" w:author="Author">
              <w:r w:rsidR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of Solvency II</w:t>
              </w:r>
            </w:ins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to provide an estimate of the SCR using standard formula.</w:t>
            </w:r>
          </w:p>
          <w:p w14:paraId="6793E6AF" w14:textId="77777777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005A516" w14:textId="77777777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639B0AD7" w14:textId="17BF35F2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B22AB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–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B22AB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112(7) reporting</w:t>
            </w:r>
          </w:p>
          <w:p w14:paraId="4DFBCFBE" w14:textId="7F93D414" w:rsidR="009843EE" w:rsidRPr="00AE1434" w:rsidRDefault="00B22AB6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0600C4" w:rsidRPr="00AE1434" w14:paraId="59F7292F" w14:textId="77777777" w:rsidTr="00D32D6A">
        <w:trPr>
          <w:trHeight w:val="1620"/>
        </w:trPr>
        <w:tc>
          <w:tcPr>
            <w:tcW w:w="1538" w:type="dxa"/>
            <w:shd w:val="clear" w:color="000000" w:fill="FFFFFF"/>
            <w:hideMark/>
          </w:tcPr>
          <w:p w14:paraId="10AD2892" w14:textId="2693AAC3" w:rsidR="00C11F0B" w:rsidRPr="00AE1434" w:rsidRDefault="000F41C4" w:rsidP="00B2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3" w:author="Author">
              <w:r w:rsidRPr="00AE1434" w:rsidDel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lastRenderedPageBreak/>
                <w:delText xml:space="preserve"> </w:delText>
              </w:r>
            </w:del>
            <w:r w:rsidR="00D86ED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2E04E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5DFA17F1" w14:textId="1507936C" w:rsidR="00C11F0B" w:rsidRPr="00AE1434" w:rsidRDefault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Ring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-f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enced 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und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or </w:t>
            </w:r>
            <w:r w:rsidR="0018365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emaining </w:t>
            </w:r>
            <w:r w:rsidR="0018365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</w:t>
            </w:r>
          </w:p>
        </w:tc>
        <w:tc>
          <w:tcPr>
            <w:tcW w:w="4959" w:type="dxa"/>
            <w:shd w:val="clear" w:color="000000" w:fill="FFFFFF"/>
            <w:hideMark/>
          </w:tcPr>
          <w:p w14:paraId="5E756D83" w14:textId="3708906E" w:rsidR="00D86EDB" w:rsidRPr="00AE1434" w:rsidRDefault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</w:t>
            </w:r>
            <w:r w:rsidR="00F36C1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RFF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matching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or </w:t>
            </w:r>
            <w:r w:rsidR="00F36C1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 the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remaining part. One of the options in the following closed list shall be used: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9054D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RFF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/MAP</w:t>
            </w:r>
            <w:r w:rsidRPr="00AE1434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AB6AE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–</w:t>
            </w:r>
            <w:r w:rsidR="00AB6AE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emaining part</w:t>
            </w:r>
          </w:p>
        </w:tc>
      </w:tr>
      <w:tr w:rsidR="000600C4" w:rsidRPr="00AE1434" w14:paraId="1E11DFB5" w14:textId="77777777" w:rsidTr="00D32D6A">
        <w:trPr>
          <w:trHeight w:val="1530"/>
        </w:trPr>
        <w:tc>
          <w:tcPr>
            <w:tcW w:w="1538" w:type="dxa"/>
            <w:shd w:val="clear" w:color="000000" w:fill="FFFFFF"/>
            <w:hideMark/>
          </w:tcPr>
          <w:p w14:paraId="79F3CDCE" w14:textId="51A51470" w:rsidR="000F41C4" w:rsidRPr="00AE1434" w:rsidRDefault="00D86EDB" w:rsidP="00B2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="002E04E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92B60F5" w14:textId="405628F0" w:rsidR="00C11F0B" w:rsidRPr="00AE1434" w:rsidRDefault="00C11F0B" w:rsidP="00A1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/Portfolio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number</w:t>
            </w:r>
          </w:p>
        </w:tc>
        <w:tc>
          <w:tcPr>
            <w:tcW w:w="4959" w:type="dxa"/>
            <w:shd w:val="clear" w:color="000000" w:fill="FFFFFF"/>
            <w:hideMark/>
          </w:tcPr>
          <w:p w14:paraId="2076ABE1" w14:textId="77777777" w:rsidR="00E02437" w:rsidRDefault="00E02437" w:rsidP="00E02437">
            <w:pPr>
              <w:spacing w:after="0" w:line="240" w:lineRule="auto"/>
              <w:rPr>
                <w:ins w:id="2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25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hen item Z0020 =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2, then report “0”</w:t>
              </w:r>
            </w:ins>
          </w:p>
          <w:p w14:paraId="30335A11" w14:textId="710679AC" w:rsidR="00C11F0B" w:rsidRPr="00AE1434" w:rsidRDefault="00E63D5F" w:rsidP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26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del w:id="27" w:author="Author">
              <w:r w:rsidR="00C11F0B" w:rsidRPr="00AE1434" w:rsidDel="00E63D5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</w:delText>
              </w:r>
            </w:del>
            <w:proofErr w:type="gramStart"/>
            <w:ins w:id="28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</w:t>
              </w:r>
            </w:ins>
            <w:r w:rsidR="00C11F0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dentification</w:t>
            </w:r>
            <w:proofErr w:type="gramEnd"/>
            <w:r w:rsidR="00C11F0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number for a ring fenced fund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or matching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</w:t>
            </w:r>
            <w:r w:rsidR="00C11F0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 This number is attributed by the undertaking and must be consistent over time and with the fund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/portfolio</w:t>
            </w:r>
            <w:r w:rsid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number</w:t>
            </w:r>
            <w:r w:rsidR="00C11F0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reported in other templates</w:t>
            </w:r>
            <w:del w:id="29" w:author="Author">
              <w:r w:rsidR="00C11F0B" w:rsidRPr="00AE1434" w:rsidDel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, e.g. S.26.02, S.14.01, S.23.01</w:delText>
              </w:r>
            </w:del>
            <w:r w:rsidR="00C11F0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0BC4C00D" w14:textId="77777777" w:rsidR="006E003D" w:rsidRPr="00AE1434" w:rsidRDefault="006E003D" w:rsidP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386DE00" w14:textId="34719E3C" w:rsidR="00E63D5F" w:rsidRDefault="00E63D5F">
            <w:pPr>
              <w:spacing w:after="0" w:line="240" w:lineRule="auto"/>
              <w:rPr>
                <w:ins w:id="3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1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hen item Z0020 =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2, then report “</w:t>
              </w:r>
              <w:r w:rsidR="005B37CC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”</w:t>
              </w:r>
            </w:ins>
          </w:p>
          <w:p w14:paraId="3D130775" w14:textId="5EA10184" w:rsidR="00C11F0B" w:rsidRPr="00AE1434" w:rsidRDefault="00C11F0B" w:rsidP="00E6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32" w:author="Author">
              <w:r w:rsidRPr="00AE1434" w:rsidDel="00E63D5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This item is to be completed only when item </w:delText>
              </w:r>
              <w:r w:rsidR="005D1328" w:rsidRPr="00AE1434" w:rsidDel="00E63D5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Z00</w:delText>
              </w:r>
              <w:r w:rsidR="009843EE" w:rsidRPr="00AE1434" w:rsidDel="00E63D5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2</w:delText>
              </w:r>
              <w:r w:rsidR="005D1328" w:rsidRPr="00AE1434" w:rsidDel="00E63D5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  <w:r w:rsidRPr="00AE1434" w:rsidDel="00E63D5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 = </w:delText>
              </w:r>
              <w:r w:rsidR="003E0519" w:rsidRPr="00AE1434" w:rsidDel="00E63D5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1</w:delText>
              </w:r>
            </w:del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AA74F3" w:rsidRPr="00AE1434" w14:paraId="4081DD9F" w14:textId="77777777" w:rsidTr="00D32D6A">
        <w:trPr>
          <w:trHeight w:val="141"/>
        </w:trPr>
        <w:tc>
          <w:tcPr>
            <w:tcW w:w="1538" w:type="dxa"/>
            <w:shd w:val="clear" w:color="000000" w:fill="FFFFFF"/>
            <w:hideMark/>
          </w:tcPr>
          <w:p w14:paraId="2E9B2518" w14:textId="0D51310F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0-R00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</w:p>
          <w:p w14:paraId="20A79826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2EBFF22E" w14:textId="3BA9F86B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(A1-A5)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4BA96DF" w14:textId="68F1DCC0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Net solvency capital requirement </w:t>
            </w:r>
          </w:p>
        </w:tc>
        <w:tc>
          <w:tcPr>
            <w:tcW w:w="4959" w:type="dxa"/>
            <w:shd w:val="clear" w:color="000000" w:fill="FFFFFF"/>
            <w:hideMark/>
          </w:tcPr>
          <w:p w14:paraId="3D3DB614" w14:textId="0C5F863B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net capital charge for each risk module, as calculated using the standard formula. </w:t>
            </w:r>
          </w:p>
          <w:p w14:paraId="3AF1406D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B79A410" w14:textId="3C7849FB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difference between the net and the gross SCR is the consideration of the future discretionary benefits according to article 205 of </w:t>
            </w:r>
            <w:del w:id="33" w:author="Author">
              <w:r w:rsidR="00432A58" w:rsidRPr="00AE1434" w:rsidDel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Implementing measures</w:delText>
              </w:r>
            </w:del>
            <w:ins w:id="34" w:author="Author">
              <w:r w:rsidR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Delegated Regulation </w:t>
              </w:r>
              <w:r w:rsidR="0065133D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(EU) </w:t>
              </w:r>
              <w:r w:rsidR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2015/35</w:t>
              </w:r>
            </w:ins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42A79C7F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47308EC" w14:textId="7B8BA4C3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9843E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C2A3899" w14:textId="77777777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6219BB" w14:textId="14D37AC9" w:rsidR="00AA74F3" w:rsidRPr="00AE1434" w:rsidRDefault="009843EE" w:rsidP="00BC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cells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</w:t>
            </w:r>
            <w:r w:rsidR="00AA74F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not include the allocation of the adjustment due to the aggregation of the nSCR of the RFF/MAP at entity level. </w:t>
            </w:r>
            <w:r w:rsidR="00BC08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</w:t>
            </w:r>
            <w:r w:rsidR="002E128D" w:rsidRPr="002E12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hese figures represent the SCR </w:t>
            </w:r>
            <w:r w:rsidR="002E12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as if there was no loss of diversification</w:t>
            </w:r>
            <w:r w:rsidR="002E128D" w:rsidRPr="002E12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AA74F3" w:rsidRPr="00AE1434" w14:paraId="3E36A269" w14:textId="77777777" w:rsidTr="006D1384">
        <w:trPr>
          <w:trHeight w:val="2126"/>
        </w:trPr>
        <w:tc>
          <w:tcPr>
            <w:tcW w:w="1538" w:type="dxa"/>
            <w:shd w:val="clear" w:color="000000" w:fill="FFFFFF"/>
            <w:hideMark/>
          </w:tcPr>
          <w:p w14:paraId="2E8E1684" w14:textId="6002850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0-R00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</w:p>
          <w:p w14:paraId="6A8E26B2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511FE990" w14:textId="359A660D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(B1-B5)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50501A1F" w14:textId="3C46391B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solvency capital  requirement </w:t>
            </w:r>
          </w:p>
        </w:tc>
        <w:tc>
          <w:tcPr>
            <w:tcW w:w="4959" w:type="dxa"/>
            <w:shd w:val="clear" w:color="000000" w:fill="FFFFFF"/>
            <w:hideMark/>
          </w:tcPr>
          <w:p w14:paraId="6A950ADF" w14:textId="75C0F31A" w:rsidR="004F5310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gross capital charge for each risk module, as calculated using the standard formula. </w:t>
            </w:r>
          </w:p>
          <w:p w14:paraId="0974C899" w14:textId="77777777" w:rsidR="004F5310" w:rsidRPr="00AE1434" w:rsidRDefault="004F5310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EA667CA" w14:textId="6DBB0144" w:rsidR="004F5310" w:rsidRPr="00AE1434" w:rsidRDefault="004F5310" w:rsidP="004F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difference between the net and the gross SCR is the consideration of the future discretionary benefits according to article 205 of </w:t>
            </w:r>
            <w:ins w:id="35" w:author="Author">
              <w:r w:rsidR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Delegated Regulation </w:t>
              </w:r>
              <w:r w:rsidR="0065133D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(EU) </w:t>
              </w:r>
              <w:r w:rsidR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2015/35</w:t>
              </w:r>
            </w:ins>
            <w:del w:id="36" w:author="Author">
              <w:r w:rsidR="00432A58" w:rsidRPr="00AE1434" w:rsidDel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Implementing measures</w:delText>
              </w:r>
            </w:del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4F251E00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1AD9F08" w14:textId="373CB644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0CBAD1EC" w14:textId="77777777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236DFDA" w14:textId="11E293E6" w:rsidR="00AA74F3" w:rsidRPr="00AE1434" w:rsidRDefault="004F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cells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</w:t>
            </w:r>
            <w:r w:rsidR="00AA74F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not include the allocation of the adjustment due to the aggregation of the nSCR of the RFF/MAP at entity level. </w:t>
            </w:r>
            <w:r w:rsidR="007520BF" w:rsidRP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figures represent the SCR as if there was no loss of diversification</w:t>
            </w:r>
            <w:r w:rsid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AA74F3" w:rsidRPr="00AE1434" w14:paraId="44E8ED37" w14:textId="77777777" w:rsidTr="00EA03B9">
        <w:trPr>
          <w:trHeight w:val="801"/>
        </w:trPr>
        <w:tc>
          <w:tcPr>
            <w:tcW w:w="1538" w:type="dxa"/>
            <w:shd w:val="clear" w:color="000000" w:fill="FFFFFF"/>
          </w:tcPr>
          <w:p w14:paraId="61693E58" w14:textId="52C83059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0-R00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</w:p>
          <w:p w14:paraId="54B0A56B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18912F72" w14:textId="52DDFC37" w:rsidR="0082482C" w:rsidRPr="00AE1434" w:rsidDel="000F41C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45" w:type="dxa"/>
            <w:shd w:val="clear" w:color="000000" w:fill="FFFFFF"/>
          </w:tcPr>
          <w:p w14:paraId="14D5F2F8" w14:textId="2BA2AB6A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Allocation of RFF adjustment</w:t>
            </w:r>
            <w:r w:rsidR="00B429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B42904" w:rsidRPr="00354F2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due to RFF and Matching adjustments portfolios</w:t>
            </w:r>
          </w:p>
        </w:tc>
        <w:tc>
          <w:tcPr>
            <w:tcW w:w="4959" w:type="dxa"/>
            <w:shd w:val="clear" w:color="000000" w:fill="FFFFFF"/>
          </w:tcPr>
          <w:p w14:paraId="6ED6E3AA" w14:textId="0196D88A" w:rsidR="007A1BA9" w:rsidRPr="00AE1434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Part of the adjustment allocated to each risk module according to the procedure described in the general comments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ins w:id="37" w:author="Author">
              <w:r w:rsidR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This amount shall be positive.</w:t>
              </w:r>
            </w:ins>
          </w:p>
        </w:tc>
      </w:tr>
      <w:tr w:rsidR="00AA74F3" w:rsidRPr="00AE1434" w14:paraId="396DDDCA" w14:textId="77777777" w:rsidTr="00224515">
        <w:trPr>
          <w:trHeight w:val="649"/>
        </w:trPr>
        <w:tc>
          <w:tcPr>
            <w:tcW w:w="1538" w:type="dxa"/>
            <w:shd w:val="clear" w:color="000000" w:fill="FFFFFF"/>
            <w:hideMark/>
          </w:tcPr>
          <w:p w14:paraId="17C6E146" w14:textId="26EFD1C1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</w:p>
          <w:p w14:paraId="7B11BA05" w14:textId="45D102FB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(A6)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721A54A3" w14:textId="3773F782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 Diversification</w:t>
            </w:r>
          </w:p>
        </w:tc>
        <w:tc>
          <w:tcPr>
            <w:tcW w:w="4959" w:type="dxa"/>
            <w:shd w:val="clear" w:color="000000" w:fill="FFFFFF"/>
            <w:hideMark/>
          </w:tcPr>
          <w:p w14:paraId="10AD02B5" w14:textId="0F294D39" w:rsidR="00691E98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diversification effects between Basic SCR </w:t>
            </w:r>
            <w:ins w:id="38" w:author="Author">
              <w:r w:rsidR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of </w:t>
              </w:r>
            </w:ins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net </w:t>
            </w:r>
            <w:ins w:id="39" w:author="Author">
              <w:r w:rsidR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risk modules due to the application of the correlation matrix defined in Annex IV of </w:t>
              </w:r>
              <w:r w:rsidR="00535F49"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r w:rsidR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  <w:del w:id="40" w:author="Author">
              <w:r w:rsidRPr="00AE1434" w:rsidDel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components.</w:delText>
              </w:r>
            </w:del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772DF71C" w14:textId="72374CE1" w:rsidR="00AA74F3" w:rsidRPr="00AE1434" w:rsidRDefault="00AA74F3" w:rsidP="00535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amount should be 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reported as a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negative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value</w:t>
            </w:r>
            <w:del w:id="41" w:author="Author">
              <w:r w:rsidR="00C355C3" w:rsidRPr="00AE1434" w:rsidDel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 </w:delText>
              </w:r>
              <w:r w:rsidR="00C355C3" w:rsidRPr="00AE1434" w:rsidDel="00535F49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GB" w:eastAsia="en-GB"/>
                </w:rPr>
                <w:delText>when it reduces the capital requirement</w:delText>
              </w:r>
            </w:del>
            <w:r w:rsidR="00C355C3" w:rsidRPr="00AE14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. </w:t>
            </w:r>
          </w:p>
        </w:tc>
      </w:tr>
      <w:tr w:rsidR="00AA74F3" w:rsidRPr="00AE1434" w14:paraId="3A320D9A" w14:textId="77777777" w:rsidTr="00224515">
        <w:trPr>
          <w:trHeight w:val="490"/>
        </w:trPr>
        <w:tc>
          <w:tcPr>
            <w:tcW w:w="1538" w:type="dxa"/>
            <w:shd w:val="clear" w:color="000000" w:fill="FFFFFF"/>
            <w:hideMark/>
          </w:tcPr>
          <w:p w14:paraId="7F49D430" w14:textId="299A0E7D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0/C0040</w:t>
            </w:r>
          </w:p>
          <w:p w14:paraId="46E26885" w14:textId="51BB3F0C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(B6)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76D0A3DC" w14:textId="792A3F45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solvency capital requirement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Diversification</w:t>
            </w:r>
          </w:p>
        </w:tc>
        <w:tc>
          <w:tcPr>
            <w:tcW w:w="4959" w:type="dxa"/>
            <w:shd w:val="clear" w:color="000000" w:fill="FFFFFF"/>
            <w:hideMark/>
          </w:tcPr>
          <w:p w14:paraId="300CBBD1" w14:textId="1F7CC0CF" w:rsidR="00691E98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 xml:space="preserve">Amount of the diversification effects between Basic SCR </w:t>
            </w:r>
            <w:ins w:id="42" w:author="Author">
              <w:r w:rsidR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of </w:t>
              </w:r>
            </w:ins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</w:t>
            </w:r>
            <w:ins w:id="43" w:author="Author">
              <w:r w:rsidR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risk modules due to the application of the correlation </w:t>
              </w:r>
              <w:r w:rsidR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lastRenderedPageBreak/>
                <w:t xml:space="preserve">matrix defined in Annex IV of </w:t>
              </w:r>
              <w:r w:rsidR="00535F49"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</w:ins>
            <w:del w:id="44" w:author="Author">
              <w:r w:rsidRPr="00AE1434" w:rsidDel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components</w:delText>
              </w:r>
            </w:del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3D2B1E31" w14:textId="0E0208DF" w:rsidR="00AA74F3" w:rsidRPr="00AE1434" w:rsidRDefault="00C355C3" w:rsidP="00535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should be reported as a negative value</w:t>
            </w:r>
            <w:del w:id="45" w:author="Author">
              <w:r w:rsidRPr="00AE1434" w:rsidDel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 </w:delText>
              </w:r>
              <w:r w:rsidRPr="00AE1434" w:rsidDel="00535F49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GB" w:eastAsia="en-GB"/>
                </w:rPr>
                <w:delText>when it reduces the capital requirement</w:delText>
              </w:r>
            </w:del>
            <w:r w:rsidRPr="00AE14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. </w:t>
            </w:r>
          </w:p>
        </w:tc>
      </w:tr>
      <w:tr w:rsidR="00AA74F3" w:rsidRPr="00AE1434" w14:paraId="19440291" w14:textId="77777777" w:rsidTr="00F30E0E">
        <w:tblPrEx>
          <w:tblW w:w="86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PrExChange w:id="46" w:author="Author">
            <w:tblPrEx>
              <w:tblW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60"/>
          <w:trPrChange w:id="47" w:author="Author">
            <w:trPr>
              <w:gridBefore w:val="1"/>
              <w:trHeight w:val="741"/>
            </w:trPr>
          </w:trPrChange>
        </w:trPr>
        <w:tc>
          <w:tcPr>
            <w:tcW w:w="1538" w:type="dxa"/>
            <w:shd w:val="clear" w:color="000000" w:fill="FFFFFF"/>
            <w:hideMark/>
            <w:tcPrChange w:id="48" w:author="Author">
              <w:tcPr>
                <w:tcW w:w="1538" w:type="dxa"/>
                <w:gridSpan w:val="2"/>
                <w:shd w:val="clear" w:color="000000" w:fill="FFFFFF"/>
                <w:hideMark/>
              </w:tcPr>
            </w:tcPrChange>
          </w:tcPr>
          <w:p w14:paraId="176E95CA" w14:textId="3EB4B5F0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</w:p>
          <w:p w14:paraId="2D409195" w14:textId="112B6A8D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(A7)</w:t>
            </w:r>
          </w:p>
        </w:tc>
        <w:tc>
          <w:tcPr>
            <w:tcW w:w="2145" w:type="dxa"/>
            <w:shd w:val="clear" w:color="000000" w:fill="FFFFFF"/>
            <w:hideMark/>
            <w:tcPrChange w:id="49" w:author="Author">
              <w:tcPr>
                <w:tcW w:w="2145" w:type="dxa"/>
                <w:gridSpan w:val="2"/>
                <w:shd w:val="clear" w:color="000000" w:fill="FFFFFF"/>
                <w:hideMark/>
              </w:tcPr>
            </w:tcPrChange>
          </w:tcPr>
          <w:p w14:paraId="211DC34B" w14:textId="23E82662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 Intangible asset risk</w:t>
            </w:r>
          </w:p>
        </w:tc>
        <w:tc>
          <w:tcPr>
            <w:tcW w:w="4959" w:type="dxa"/>
            <w:shd w:val="clear" w:color="000000" w:fill="FFFFFF"/>
            <w:hideMark/>
            <w:tcPrChange w:id="50" w:author="Author">
              <w:tcPr>
                <w:tcW w:w="4959" w:type="dxa"/>
                <w:gridSpan w:val="2"/>
                <w:shd w:val="clear" w:color="000000" w:fill="FFFFFF"/>
                <w:hideMark/>
              </w:tcPr>
            </w:tcPrChange>
          </w:tcPr>
          <w:p w14:paraId="5709425E" w14:textId="50AB0DB9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charge, after the adjustment for the loss-absorbing capacity of technical provisions, for intangible assets risk, as calculated using the standard formula.</w:t>
            </w:r>
          </w:p>
        </w:tc>
      </w:tr>
      <w:tr w:rsidR="00AA74F3" w:rsidRPr="00AE1434" w14:paraId="081F1248" w14:textId="77777777" w:rsidTr="00DB0147">
        <w:trPr>
          <w:trHeight w:val="708"/>
        </w:trPr>
        <w:tc>
          <w:tcPr>
            <w:tcW w:w="1538" w:type="dxa"/>
            <w:shd w:val="clear" w:color="000000" w:fill="FFFFFF"/>
            <w:hideMark/>
          </w:tcPr>
          <w:p w14:paraId="49A363A9" w14:textId="2ECF58A6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0/C0040</w:t>
            </w:r>
          </w:p>
          <w:p w14:paraId="61233629" w14:textId="1C332C54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(B7)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EE1B9A9" w14:textId="12DD360A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Intangible assets risk</w:t>
            </w:r>
          </w:p>
        </w:tc>
        <w:tc>
          <w:tcPr>
            <w:tcW w:w="4959" w:type="dxa"/>
            <w:shd w:val="clear" w:color="000000" w:fill="FFFFFF"/>
            <w:hideMark/>
          </w:tcPr>
          <w:p w14:paraId="549C380C" w14:textId="3A2C7ACD" w:rsidR="0082482C" w:rsidRPr="00AE1434" w:rsidRDefault="00AA74F3" w:rsidP="00007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future discretionary benefits according to article 205 of the </w:t>
            </w:r>
            <w:ins w:id="51" w:author="Author">
              <w:r w:rsidR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Delegated Regulation </w:t>
              </w:r>
              <w:r w:rsidR="0065133D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(EU) </w:t>
              </w:r>
              <w:r w:rsidR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2015/35</w:t>
              </w:r>
            </w:ins>
            <w:del w:id="52" w:author="Author">
              <w:r w:rsidR="00432A58" w:rsidRPr="00AE1434" w:rsidDel="0009255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Implementing measures</w:delText>
              </w:r>
            </w:del>
            <w:r w:rsidRPr="00AE1434" w:rsidDel="0083543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intangible assets risk is zero under standard formula, hence 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0/C0040 </w:t>
            </w:r>
            <w:del w:id="53" w:author="Author">
              <w:r w:rsidRPr="00AE1434" w:rsidDel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=</w:delText>
              </w:r>
            </w:del>
            <w:ins w:id="54" w:author="Author">
              <w:r w:rsidR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equals</w:t>
              </w:r>
            </w:ins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AA74F3" w:rsidRPr="00AE1434" w14:paraId="40A0B4A4" w14:textId="77777777" w:rsidTr="00D32D6A">
        <w:trPr>
          <w:trHeight w:val="3795"/>
        </w:trPr>
        <w:tc>
          <w:tcPr>
            <w:tcW w:w="1538" w:type="dxa"/>
            <w:shd w:val="clear" w:color="000000" w:fill="FFFFFF"/>
            <w:hideMark/>
          </w:tcPr>
          <w:p w14:paraId="72385580" w14:textId="304A00DE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</w:p>
          <w:p w14:paraId="2972C926" w14:textId="6921A6BE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(A10)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339B749F" w14:textId="6037AA0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 - Basic Solvency Capital Requirement</w:t>
            </w:r>
          </w:p>
        </w:tc>
        <w:tc>
          <w:tcPr>
            <w:tcW w:w="4959" w:type="dxa"/>
            <w:shd w:val="clear" w:color="000000" w:fill="FFFFFF"/>
            <w:hideMark/>
          </w:tcPr>
          <w:p w14:paraId="6DD5CBFB" w14:textId="576FCFEE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basic capital requirements, </w:t>
            </w:r>
            <w:del w:id="55" w:author="Author">
              <w:r w:rsidRPr="00AE1434" w:rsidDel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 </w:delText>
              </w:r>
            </w:del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after the consideration of future discretionary benefits according to article 205 of </w:t>
            </w:r>
            <w:ins w:id="56" w:author="Author">
              <w:r w:rsidR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Delegated Regulation </w:t>
              </w:r>
              <w:r w:rsidR="0065133D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(EU) </w:t>
              </w:r>
              <w:r w:rsidR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2015/35</w:t>
              </w:r>
            </w:ins>
            <w:del w:id="57" w:author="Author">
              <w:r w:rsidR="00432A58" w:rsidRPr="00AE1434" w:rsidDel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Implementing measures</w:delText>
              </w:r>
            </w:del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as calculated using the standard formula.  </w:t>
            </w:r>
          </w:p>
          <w:p w14:paraId="46DA602A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21DDFFE" w14:textId="02A3B1B6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4F26BD88" w14:textId="77777777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2A80AB7" w14:textId="19A5413C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 cell does not include the allocation of the adjustment due to the aggregation of the nSCR of the RFF/MAP at entity level. </w:t>
            </w:r>
            <w:r w:rsidR="007520BF" w:rsidRP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figures represent the SCR as if there was no loss of diversification</w:t>
            </w:r>
            <w:r w:rsid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EFB5A51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9B00446" w14:textId="43F6FCCA" w:rsidR="00AA74F3" w:rsidRPr="00AE1434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be calculated as a sum of the net capital charges for each risk module within the standard formula, including adjustment for diversification e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ffect within standard formula. </w:t>
            </w:r>
          </w:p>
        </w:tc>
      </w:tr>
      <w:tr w:rsidR="00AA74F3" w:rsidRPr="00AE1434" w14:paraId="6F7DFDA8" w14:textId="77777777" w:rsidTr="00D32D6A">
        <w:trPr>
          <w:trHeight w:val="3420"/>
        </w:trPr>
        <w:tc>
          <w:tcPr>
            <w:tcW w:w="1538" w:type="dxa"/>
            <w:shd w:val="clear" w:color="000000" w:fill="FFFFFF"/>
            <w:hideMark/>
          </w:tcPr>
          <w:p w14:paraId="4B06C37B" w14:textId="74BB6DE2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0/C0040</w:t>
            </w:r>
          </w:p>
          <w:p w14:paraId="703ECECB" w14:textId="5D861435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(B10)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34902C12" w14:textId="45C3CA6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- Basic Solvency Capital Requirement</w:t>
            </w:r>
          </w:p>
        </w:tc>
        <w:tc>
          <w:tcPr>
            <w:tcW w:w="4959" w:type="dxa"/>
            <w:shd w:val="clear" w:color="000000" w:fill="FFFFFF"/>
            <w:hideMark/>
          </w:tcPr>
          <w:p w14:paraId="0897B475" w14:textId="7788C5E8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basic capital requirements, </w:t>
            </w:r>
            <w:del w:id="58" w:author="Author">
              <w:r w:rsidRPr="00AE1434" w:rsidDel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 </w:delText>
              </w:r>
            </w:del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before the consideration of future discretionary benefits according to article 205 of </w:t>
            </w:r>
            <w:ins w:id="59" w:author="Author">
              <w:r w:rsidR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Delegated Regulation </w:t>
              </w:r>
              <w:r w:rsidR="0065133D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(EU) </w:t>
              </w:r>
              <w:r w:rsidR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2015/35</w:t>
              </w:r>
            </w:ins>
            <w:del w:id="60" w:author="Author">
              <w:r w:rsidR="00432A58" w:rsidRPr="00AE1434" w:rsidDel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Implementing measures</w:delText>
              </w:r>
            </w:del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as calculated using the standard formula. </w:t>
            </w:r>
          </w:p>
          <w:p w14:paraId="19F77ECA" w14:textId="3EF2AD9E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6B3D0CB4" w14:textId="61D51246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201D537F" w14:textId="77777777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5AD36F2" w14:textId="73C4620D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cell does not include the allocation of the adjustment due to the aggregation of the nSCR of the RFF/MAP at entity level. </w:t>
            </w:r>
            <w:r w:rsidR="007520BF" w:rsidRP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figures represent the SCR as if there was no loss of diversification</w:t>
            </w:r>
            <w:r w:rsid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6403825E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859938B" w14:textId="44A763B6" w:rsidR="00AA74F3" w:rsidRPr="00AE1434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be calculated as a sum of the gross capital charges for each risk module within the standard formula, including adjustment for diversification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effect within standard formula</w:t>
            </w:r>
          </w:p>
        </w:tc>
      </w:tr>
      <w:tr w:rsidR="00E93329" w:rsidRPr="00AE1434" w14:paraId="0283FED0" w14:textId="77777777" w:rsidTr="00432A58">
        <w:trPr>
          <w:trHeight w:val="460"/>
        </w:trPr>
        <w:tc>
          <w:tcPr>
            <w:tcW w:w="8642" w:type="dxa"/>
            <w:gridSpan w:val="3"/>
            <w:shd w:val="clear" w:color="000000" w:fill="FFFFFF"/>
            <w:vAlign w:val="bottom"/>
          </w:tcPr>
          <w:p w14:paraId="47722F0E" w14:textId="5029E76F" w:rsidR="00E93329" w:rsidRPr="00AE1434" w:rsidRDefault="00E93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Calculation of Solvency Capital Requirement</w:t>
            </w:r>
          </w:p>
        </w:tc>
      </w:tr>
      <w:tr w:rsidR="007A1BA9" w:rsidRPr="00AE1434" w14:paraId="0964EB50" w14:textId="77777777" w:rsidTr="00D32D6A">
        <w:trPr>
          <w:trHeight w:val="855"/>
        </w:trPr>
        <w:tc>
          <w:tcPr>
            <w:tcW w:w="1538" w:type="dxa"/>
            <w:shd w:val="clear" w:color="000000" w:fill="FFFFFF"/>
          </w:tcPr>
          <w:p w14:paraId="2B3B64A4" w14:textId="1A7A18AF" w:rsidR="007A1BA9" w:rsidRPr="00AE1434" w:rsidDel="00B67BC0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</w:p>
        </w:tc>
        <w:tc>
          <w:tcPr>
            <w:tcW w:w="2145" w:type="dxa"/>
            <w:shd w:val="clear" w:color="000000" w:fill="FFFFFF"/>
          </w:tcPr>
          <w:p w14:paraId="2090A459" w14:textId="3EAE9740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Adjustment due to RFF/MAP nSCR aggregation</w:t>
            </w:r>
          </w:p>
        </w:tc>
        <w:tc>
          <w:tcPr>
            <w:tcW w:w="4959" w:type="dxa"/>
            <w:shd w:val="clear" w:color="000000" w:fill="FFFFFF"/>
          </w:tcPr>
          <w:p w14:paraId="4AED4725" w14:textId="173EDB03" w:rsidR="007A1BA9" w:rsidRPr="00AE1434" w:rsidDel="00535F49" w:rsidRDefault="007A1BA9" w:rsidP="007A1BA9">
            <w:pPr>
              <w:spacing w:after="0" w:line="240" w:lineRule="auto"/>
              <w:rPr>
                <w:del w:id="6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to correct the bias on SCR </w:t>
            </w:r>
            <w:r w:rsidR="0022784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calculation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due to aggregation of RFF/MAP nSCR at risk module level. </w:t>
            </w:r>
            <w:ins w:id="62" w:author="Author">
              <w:r w:rsidR="00535F4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This amount shall be positive.</w:t>
              </w:r>
            </w:ins>
          </w:p>
          <w:p w14:paraId="67FDA9B8" w14:textId="0B9E1A6D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A1BA9" w:rsidRPr="00AE1434" w14:paraId="3DDA94C5" w14:textId="77777777" w:rsidTr="00D32D6A">
        <w:trPr>
          <w:trHeight w:val="855"/>
        </w:trPr>
        <w:tc>
          <w:tcPr>
            <w:tcW w:w="1538" w:type="dxa"/>
            <w:shd w:val="clear" w:color="000000" w:fill="FFFFFF"/>
          </w:tcPr>
          <w:p w14:paraId="7BC21CE0" w14:textId="2D257BCD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</w:p>
          <w:p w14:paraId="626B8E20" w14:textId="43DB3A9A" w:rsidR="0082482C" w:rsidRPr="00AE1434" w:rsidRDefault="0082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(A13)</w:t>
            </w:r>
          </w:p>
        </w:tc>
        <w:tc>
          <w:tcPr>
            <w:tcW w:w="2145" w:type="dxa"/>
            <w:shd w:val="clear" w:color="000000" w:fill="FFFFFF"/>
          </w:tcPr>
          <w:p w14:paraId="53384A39" w14:textId="120B1FBF" w:rsidR="007A1BA9" w:rsidRPr="00AE1434" w:rsidRDefault="0022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</w:t>
            </w:r>
            <w:r w:rsidR="007A1BA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perational risk</w:t>
            </w:r>
          </w:p>
        </w:tc>
        <w:tc>
          <w:tcPr>
            <w:tcW w:w="4959" w:type="dxa"/>
            <w:shd w:val="clear" w:color="000000" w:fill="FFFFFF"/>
          </w:tcPr>
          <w:p w14:paraId="31845C6D" w14:textId="6537FBC2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requirements for operational risk module as calculat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ed using the standard formula.</w:t>
            </w:r>
          </w:p>
        </w:tc>
      </w:tr>
      <w:tr w:rsidR="007A1BA9" w:rsidRPr="00AE1434" w14:paraId="749C4F3C" w14:textId="77777777" w:rsidTr="00D32D6A">
        <w:trPr>
          <w:trHeight w:val="855"/>
        </w:trPr>
        <w:tc>
          <w:tcPr>
            <w:tcW w:w="1538" w:type="dxa"/>
            <w:shd w:val="clear" w:color="000000" w:fill="FFFFFF"/>
            <w:hideMark/>
          </w:tcPr>
          <w:p w14:paraId="3D6C9F34" w14:textId="062EE3C2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</w:p>
          <w:p w14:paraId="4F78FEC8" w14:textId="0B245A52" w:rsidR="0082482C" w:rsidRPr="00AE1434" w:rsidRDefault="0082482C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(A11)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6FD31618" w14:textId="4FE441E6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Loss–absorbing capacity of technical provisions </w:t>
            </w:r>
          </w:p>
        </w:tc>
        <w:tc>
          <w:tcPr>
            <w:tcW w:w="4959" w:type="dxa"/>
            <w:shd w:val="clear" w:color="000000" w:fill="FFFFFF"/>
            <w:hideMark/>
          </w:tcPr>
          <w:p w14:paraId="272210CA" w14:textId="3D3BD93C" w:rsidR="00C355C3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adjustment for loss-absorbing capacity of technical provisions calculated according to the standard formula. </w:t>
            </w:r>
          </w:p>
          <w:p w14:paraId="3716C39C" w14:textId="5C27DB42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amount should be 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reported as a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negative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value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</w:p>
          <w:p w14:paraId="7740ECBA" w14:textId="1C4D37F1" w:rsidR="007A1BA9" w:rsidRPr="00AE1434" w:rsidDel="00644F60" w:rsidRDefault="007A1BA9" w:rsidP="007A1BA9">
            <w:pPr>
              <w:spacing w:after="0" w:line="240" w:lineRule="auto"/>
              <w:rPr>
                <w:del w:id="63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At RFF/MAP level and at entity level where there are no RFF (other than those under art</w:t>
            </w:r>
            <w:ins w:id="64" w:author="Author">
              <w:r w:rsidR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icle</w:t>
              </w:r>
            </w:ins>
            <w:del w:id="65" w:author="Author">
              <w:r w:rsidRPr="00AE1434" w:rsidDel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.</w:delText>
              </w:r>
            </w:del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304</w:t>
            </w:r>
            <w:ins w:id="66" w:author="Author">
              <w:r w:rsidR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of </w:t>
              </w:r>
              <w:r w:rsidR="00B80E8B" w:rsidRPr="00B80E8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del w:id="67" w:author="Author">
                <w:r w:rsidR="0000759A" w:rsidDel="00B80E8B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>Solvency II Directive</w:delText>
                </w:r>
              </w:del>
            </w:ins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) </w:t>
            </w:r>
            <w:proofErr w:type="spellStart"/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nor</w:t>
            </w:r>
            <w:proofErr w:type="spellEnd"/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MAP</w:t>
            </w:r>
            <w:del w:id="68" w:author="Author">
              <w:r w:rsidRPr="00AE1434" w:rsidDel="00644F6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:</w:delText>
              </w:r>
            </w:del>
          </w:p>
          <w:p w14:paraId="757BECAD" w14:textId="515E4667" w:rsidR="007A1BA9" w:rsidRPr="00F30E0E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  <w:rPrChange w:id="69" w:author="Author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pt-PT" w:eastAsia="es-ES"/>
                  </w:rPr>
                </w:rPrChange>
              </w:rPr>
            </w:pPr>
            <w:del w:id="70" w:author="Author">
              <w:r w:rsidRPr="00F30E0E" w:rsidDel="00644F6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  <w:rPrChange w:id="71" w:author="Author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pt-PT" w:eastAsia="es-ES"/>
                    </w:rPr>
                  </w:rPrChange>
                </w:rPr>
                <w:delText>R0130/C0060 = - max (min (R0090/C0040 – R0090/C0030; R0500/C0080; 0)</w:delText>
              </w:r>
            </w:del>
            <w:ins w:id="72" w:author="Author">
              <w:r w:rsidR="00B80E8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  <w:proofErr w:type="gramStart"/>
              <w:r w:rsidR="00B80E8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it</w:t>
              </w:r>
              <w:proofErr w:type="gramEnd"/>
              <w:r w:rsidR="00B80E8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is the maximum between zero and the amount corresponding to the minimum between the a</w:t>
              </w:r>
              <w:r w:rsidR="00B80E8B"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mount of technical provisions without risk margin in relation to future discretionary benefits net of reinsurance</w:t>
              </w:r>
              <w:r w:rsidR="00B80E8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and the difference between gross and net basic solvency capital requirement</w:t>
              </w:r>
              <w:r w:rsidR="00644F6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</w:p>
          <w:p w14:paraId="2E33AE12" w14:textId="77777777" w:rsidR="007A1BA9" w:rsidRPr="00F30E0E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  <w:rPrChange w:id="73" w:author="Author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pt-PT" w:eastAsia="es-ES"/>
                  </w:rPr>
                </w:rPrChange>
              </w:rPr>
            </w:pPr>
          </w:p>
          <w:p w14:paraId="100395F3" w14:textId="2C6337F2" w:rsidR="007A1BA9" w:rsidRPr="00AE1434" w:rsidRDefault="007A1BA9" w:rsidP="00007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Where there are RFF (other than those under </w:t>
            </w:r>
            <w:del w:id="74" w:author="Author">
              <w:r w:rsidRPr="00AE1434" w:rsidDel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art</w:delText>
              </w:r>
            </w:del>
            <w:ins w:id="75" w:author="Author">
              <w:r w:rsidR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article</w:t>
              </w:r>
            </w:ins>
            <w:del w:id="76" w:author="Author">
              <w:r w:rsidRPr="00AE1434" w:rsidDel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.</w:delText>
              </w:r>
            </w:del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304</w:t>
            </w:r>
            <w:ins w:id="77" w:author="Author">
              <w:r w:rsidR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of </w:t>
              </w:r>
              <w:r w:rsidR="00B80E8B" w:rsidRPr="00B80E8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del w:id="78" w:author="Author">
                <w:r w:rsidR="0000759A" w:rsidDel="00B80E8B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>Solvency II Directive</w:delText>
                </w:r>
              </w:del>
            </w:ins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) or MAP, this amount shall be calculated as the sum of the loss-absorbing capacity of technical provisions of each RFF/MAP and </w:t>
            </w:r>
            <w:del w:id="79" w:author="Author">
              <w:r w:rsidRPr="00AE1434" w:rsidDel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RP</w:delText>
              </w:r>
            </w:del>
            <w:ins w:id="80" w:author="Author">
              <w:r w:rsidR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remaining part</w:t>
              </w:r>
            </w:ins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taking into account the net future discretionary benefits as a top limit. </w:t>
            </w:r>
          </w:p>
        </w:tc>
      </w:tr>
      <w:tr w:rsidR="007A1BA9" w:rsidRPr="00AE1434" w14:paraId="10891A3A" w14:textId="77777777" w:rsidTr="00D32D6A">
        <w:trPr>
          <w:trHeight w:val="570"/>
        </w:trPr>
        <w:tc>
          <w:tcPr>
            <w:tcW w:w="1538" w:type="dxa"/>
            <w:shd w:val="clear" w:color="000000" w:fill="FFFFFF"/>
            <w:hideMark/>
          </w:tcPr>
          <w:p w14:paraId="4C63EC61" w14:textId="224FAA22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2B98A756" w14:textId="30701530" w:rsidR="0082482C" w:rsidRPr="00AE1434" w:rsidRDefault="0082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A584F82" w14:textId="653E97DE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Loss–absorbing capacity of deferred taxes</w:t>
            </w:r>
          </w:p>
        </w:tc>
        <w:tc>
          <w:tcPr>
            <w:tcW w:w="4959" w:type="dxa"/>
            <w:shd w:val="clear" w:color="000000" w:fill="FFFFFF"/>
            <w:hideMark/>
          </w:tcPr>
          <w:p w14:paraId="77E07A8D" w14:textId="2D54FE5C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adjustment for loss-absorbing capacity of deferred taxes calculated according to the standard formula. </w:t>
            </w:r>
          </w:p>
          <w:p w14:paraId="48EEE9B8" w14:textId="20C9EEFD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should be negative.</w:t>
            </w:r>
          </w:p>
        </w:tc>
      </w:tr>
      <w:tr w:rsidR="007A1BA9" w:rsidRPr="00AE1434" w14:paraId="76483A3C" w14:textId="77777777" w:rsidTr="00432A58">
        <w:trPr>
          <w:trHeight w:val="1669"/>
        </w:trPr>
        <w:tc>
          <w:tcPr>
            <w:tcW w:w="1538" w:type="dxa"/>
            <w:shd w:val="clear" w:color="auto" w:fill="auto"/>
          </w:tcPr>
          <w:p w14:paraId="56E9A502" w14:textId="6E2BB6A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44831CBE" w14:textId="3AC81C3A" w:rsidR="0082482C" w:rsidRPr="00AE1434" w:rsidDel="00084288" w:rsidRDefault="0082482C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(A17)</w:t>
            </w:r>
          </w:p>
        </w:tc>
        <w:tc>
          <w:tcPr>
            <w:tcW w:w="2145" w:type="dxa"/>
            <w:shd w:val="clear" w:color="auto" w:fill="auto"/>
          </w:tcPr>
          <w:p w14:paraId="74F28959" w14:textId="1E0ABF7F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Capital requirement for business operated in accordance with Art. 4 of Directive 2003/41/EC </w:t>
            </w:r>
          </w:p>
        </w:tc>
        <w:tc>
          <w:tcPr>
            <w:tcW w:w="4959" w:type="dxa"/>
            <w:shd w:val="clear" w:color="auto" w:fill="auto"/>
          </w:tcPr>
          <w:p w14:paraId="178C23DB" w14:textId="4FDC77FC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capital requirement, calculated according to the rules stated in Art. 17 of Directive 2003/41/EC, for ring-fenced funds relating to pension business operated under Art. 4 of Directive 2003/41/EC </w:t>
            </w:r>
            <w:r w:rsidR="00A6681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 which transitional measures are applied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This item is </w:t>
            </w:r>
            <w:ins w:id="81" w:author="Author">
              <w:r w:rsidR="00644F6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to </w:t>
              </w:r>
            </w:ins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be reported only during the transitional period. </w:t>
            </w:r>
          </w:p>
        </w:tc>
      </w:tr>
      <w:tr w:rsidR="007A1BA9" w:rsidRPr="00AE1434" w14:paraId="18FBCA0C" w14:textId="77777777" w:rsidTr="006B7DCE">
        <w:trPr>
          <w:trHeight w:val="708"/>
        </w:trPr>
        <w:tc>
          <w:tcPr>
            <w:tcW w:w="1538" w:type="dxa"/>
            <w:shd w:val="clear" w:color="auto" w:fill="auto"/>
          </w:tcPr>
          <w:p w14:paraId="29EFAD52" w14:textId="4D28097C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76EABCD7" w14:textId="6AD8EADE" w:rsidR="0082482C" w:rsidRPr="00AE1434" w:rsidDel="00084288" w:rsidRDefault="0082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(A14C)</w:t>
            </w:r>
          </w:p>
        </w:tc>
        <w:tc>
          <w:tcPr>
            <w:tcW w:w="2145" w:type="dxa"/>
            <w:shd w:val="clear" w:color="auto" w:fill="auto"/>
          </w:tcPr>
          <w:p w14:paraId="265B8595" w14:textId="5E084741" w:rsidR="007A1BA9" w:rsidRPr="00AE1434" w:rsidRDefault="007A1BA9" w:rsidP="00C37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Solvency capital requirement </w:t>
            </w:r>
            <w:del w:id="82" w:author="Author">
              <w:r w:rsidRPr="00AE1434" w:rsidDel="00C37C6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(</w:delText>
              </w:r>
            </w:del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excluding capital add-on</w:t>
            </w:r>
            <w:del w:id="83" w:author="Author">
              <w:r w:rsidRPr="00AE1434" w:rsidDel="00C37C6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)</w:delText>
              </w:r>
            </w:del>
          </w:p>
        </w:tc>
        <w:tc>
          <w:tcPr>
            <w:tcW w:w="4959" w:type="dxa"/>
            <w:shd w:val="clear" w:color="auto" w:fill="auto"/>
          </w:tcPr>
          <w:p w14:paraId="58023636" w14:textId="77777777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total diversified SCR before any capital add-on. </w:t>
            </w:r>
          </w:p>
          <w:p w14:paraId="20207A2D" w14:textId="1AA176F5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A1BA9" w:rsidRPr="00AE1434" w:rsidDel="00D32D6A" w14:paraId="066475E9" w14:textId="77777777" w:rsidTr="00D32D6A">
        <w:trPr>
          <w:trHeight w:val="567"/>
        </w:trPr>
        <w:tc>
          <w:tcPr>
            <w:tcW w:w="1538" w:type="dxa"/>
            <w:shd w:val="clear" w:color="000000" w:fill="FFFFFF"/>
          </w:tcPr>
          <w:p w14:paraId="0BDE1B2A" w14:textId="4DBAE06D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24548376" w14:textId="6380CA3A" w:rsidR="00D20856" w:rsidRPr="00AE1434" w:rsidDel="00D32D6A" w:rsidRDefault="00D20856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(A19)</w:t>
            </w:r>
          </w:p>
        </w:tc>
        <w:tc>
          <w:tcPr>
            <w:tcW w:w="2145" w:type="dxa"/>
            <w:shd w:val="clear" w:color="000000" w:fill="FFFFFF"/>
          </w:tcPr>
          <w:p w14:paraId="59441C55" w14:textId="373DD6BE" w:rsidR="007A1BA9" w:rsidRPr="00AE1434" w:rsidDel="00D32D6A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Capital add-ons already set</w:t>
            </w:r>
          </w:p>
        </w:tc>
        <w:tc>
          <w:tcPr>
            <w:tcW w:w="4959" w:type="dxa"/>
            <w:shd w:val="clear" w:color="000000" w:fill="FFFFFF"/>
          </w:tcPr>
          <w:p w14:paraId="24FFDA3F" w14:textId="25853A88" w:rsidR="007A1BA9" w:rsidRPr="00AE1434" w:rsidDel="00D32D6A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capital add-on that had been set at the reporting reference date. It will not include capital add-ons set between that date and the submission of the data to the supervisory authority, nor any set aft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er the submission of the data. </w:t>
            </w:r>
          </w:p>
        </w:tc>
      </w:tr>
      <w:tr w:rsidR="007A1BA9" w:rsidRPr="00AE1434" w:rsidDel="00D32D6A" w14:paraId="4FA069F8" w14:textId="77777777" w:rsidTr="00D32D6A">
        <w:trPr>
          <w:trHeight w:val="567"/>
        </w:trPr>
        <w:tc>
          <w:tcPr>
            <w:tcW w:w="1538" w:type="dxa"/>
            <w:shd w:val="clear" w:color="000000" w:fill="FFFFFF"/>
          </w:tcPr>
          <w:p w14:paraId="7A395074" w14:textId="347484FB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570C2902" w14:textId="6B1EF569" w:rsidR="00D20856" w:rsidRPr="00AE1434" w:rsidDel="00D32D6A" w:rsidRDefault="00D2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(A20)</w:t>
            </w:r>
          </w:p>
        </w:tc>
        <w:tc>
          <w:tcPr>
            <w:tcW w:w="2145" w:type="dxa"/>
            <w:shd w:val="clear" w:color="000000" w:fill="FFFFFF"/>
          </w:tcPr>
          <w:p w14:paraId="088E28DE" w14:textId="751E566A" w:rsidR="007A1BA9" w:rsidRPr="00AE1434" w:rsidDel="00D32D6A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</w:t>
            </w:r>
          </w:p>
        </w:tc>
        <w:tc>
          <w:tcPr>
            <w:tcW w:w="4959" w:type="dxa"/>
            <w:shd w:val="clear" w:color="000000" w:fill="FFFFFF"/>
          </w:tcPr>
          <w:p w14:paraId="7A68D528" w14:textId="3E782803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</w:t>
            </w:r>
            <w:r w:rsidR="00C355C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olvency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</w:t>
            </w:r>
            <w:r w:rsidR="00C355C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apital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C355C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equirement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50C278C8" w14:textId="44541ED0" w:rsidR="007A1BA9" w:rsidRPr="00AE1434" w:rsidDel="00D32D6A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E93329" w:rsidRPr="00AE1434" w14:paraId="1B3114E4" w14:textId="77777777" w:rsidTr="00432A58">
        <w:trPr>
          <w:trHeight w:val="339"/>
        </w:trPr>
        <w:tc>
          <w:tcPr>
            <w:tcW w:w="8642" w:type="dxa"/>
            <w:gridSpan w:val="3"/>
            <w:shd w:val="clear" w:color="auto" w:fill="auto"/>
            <w:vAlign w:val="bottom"/>
          </w:tcPr>
          <w:p w14:paraId="5D518390" w14:textId="092EE65A" w:rsidR="00E93329" w:rsidRPr="00AE1434" w:rsidRDefault="00E93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Other information on SCR</w:t>
            </w:r>
          </w:p>
        </w:tc>
      </w:tr>
      <w:tr w:rsidR="007A1BA9" w:rsidRPr="00AE1434" w14:paraId="124806ED" w14:textId="77777777" w:rsidTr="00432A58">
        <w:trPr>
          <w:trHeight w:val="567"/>
        </w:trPr>
        <w:tc>
          <w:tcPr>
            <w:tcW w:w="1538" w:type="dxa"/>
            <w:shd w:val="clear" w:color="auto" w:fill="auto"/>
          </w:tcPr>
          <w:p w14:paraId="7C38212D" w14:textId="6FAEBABF" w:rsidR="007A1BA9" w:rsidRPr="00AE1434" w:rsidRDefault="007A1BA9" w:rsidP="00285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105DAA3F" w14:textId="25E4754E" w:rsidR="007A1BA9" w:rsidRPr="00AE1434" w:rsidDel="009054DD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Capital requirement for duration-based equity risk sub-module</w:t>
            </w:r>
          </w:p>
        </w:tc>
        <w:tc>
          <w:tcPr>
            <w:tcW w:w="4959" w:type="dxa"/>
            <w:shd w:val="clear" w:color="auto" w:fill="auto"/>
          </w:tcPr>
          <w:p w14:paraId="7B0FCF24" w14:textId="77777777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requirement for duration-based equity risk sub-module.</w:t>
            </w:r>
          </w:p>
          <w:p w14:paraId="288AA3F9" w14:textId="77777777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458EB4E" w14:textId="47AA7454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A1BA9" w:rsidRPr="00AE1434" w14:paraId="3139A651" w14:textId="77777777" w:rsidTr="006B7DCE">
        <w:trPr>
          <w:trHeight w:val="567"/>
        </w:trPr>
        <w:tc>
          <w:tcPr>
            <w:tcW w:w="1538" w:type="dxa"/>
            <w:shd w:val="clear" w:color="auto" w:fill="auto"/>
          </w:tcPr>
          <w:p w14:paraId="243FB4A1" w14:textId="1D3F3470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3A094383" w14:textId="3ACF5941" w:rsidR="00D20856" w:rsidRPr="00AE1434" w:rsidRDefault="00D2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(A14)</w:t>
            </w:r>
          </w:p>
        </w:tc>
        <w:tc>
          <w:tcPr>
            <w:tcW w:w="2145" w:type="dxa"/>
            <w:shd w:val="clear" w:color="auto" w:fill="auto"/>
          </w:tcPr>
          <w:p w14:paraId="106FCC37" w14:textId="767FED3F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amount of notional Solvency Capital Requirements for remaining part </w:t>
            </w:r>
          </w:p>
        </w:tc>
        <w:tc>
          <w:tcPr>
            <w:tcW w:w="4959" w:type="dxa"/>
            <w:shd w:val="clear" w:color="auto" w:fill="auto"/>
          </w:tcPr>
          <w:p w14:paraId="77DB0C93" w14:textId="50A21502" w:rsidR="00D20856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notional SCRs of remaining part 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when undertaking has RFF. </w:t>
            </w:r>
          </w:p>
          <w:p w14:paraId="2BFA025E" w14:textId="67AA29D1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</w:p>
        </w:tc>
      </w:tr>
      <w:tr w:rsidR="007A1BA9" w:rsidRPr="00AE1434" w14:paraId="3EC02324" w14:textId="77777777" w:rsidTr="00F30E0E">
        <w:tblPrEx>
          <w:tblW w:w="86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PrExChange w:id="84" w:author="Author">
            <w:tblPrEx>
              <w:tblW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</w:tblPrEx>
          </w:tblPrExChange>
        </w:tblPrEx>
        <w:trPr>
          <w:trHeight w:val="1058"/>
          <w:trPrChange w:id="85" w:author="Author">
            <w:trPr>
              <w:gridAfter w:val="0"/>
              <w:trHeight w:val="567"/>
            </w:trPr>
          </w:trPrChange>
        </w:trPr>
        <w:tc>
          <w:tcPr>
            <w:tcW w:w="1538" w:type="dxa"/>
            <w:shd w:val="clear" w:color="auto" w:fill="auto"/>
            <w:tcPrChange w:id="86" w:author="Author">
              <w:tcPr>
                <w:tcW w:w="1538" w:type="dxa"/>
                <w:gridSpan w:val="2"/>
                <w:shd w:val="clear" w:color="auto" w:fill="auto"/>
              </w:tcPr>
            </w:tcPrChange>
          </w:tcPr>
          <w:p w14:paraId="5E1DD7F8" w14:textId="1CCB7AB1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6CA60B23" w14:textId="39063FDE" w:rsidR="00D20856" w:rsidRPr="00AE1434" w:rsidRDefault="00D20856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(A14B)</w:t>
            </w:r>
          </w:p>
          <w:p w14:paraId="5C639792" w14:textId="77777777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45" w:type="dxa"/>
            <w:shd w:val="clear" w:color="auto" w:fill="auto"/>
            <w:tcPrChange w:id="87" w:author="Author">
              <w:tcPr>
                <w:tcW w:w="2145" w:type="dxa"/>
                <w:gridSpan w:val="2"/>
                <w:shd w:val="clear" w:color="auto" w:fill="auto"/>
              </w:tcPr>
            </w:tcPrChange>
          </w:tcPr>
          <w:p w14:paraId="73BAB5B8" w14:textId="3A467A9D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amount of notional Solvency Capital Requirements for ring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fenced funds </w:t>
            </w:r>
          </w:p>
        </w:tc>
        <w:tc>
          <w:tcPr>
            <w:tcW w:w="4959" w:type="dxa"/>
            <w:shd w:val="clear" w:color="auto" w:fill="auto"/>
            <w:tcPrChange w:id="88" w:author="Author">
              <w:tcPr>
                <w:tcW w:w="4959" w:type="dxa"/>
                <w:gridSpan w:val="2"/>
                <w:shd w:val="clear" w:color="auto" w:fill="auto"/>
              </w:tcPr>
            </w:tcPrChange>
          </w:tcPr>
          <w:p w14:paraId="5CDA5372" w14:textId="75860E55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sum of notional SCRs of all ring-fenced funds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undertaking </w:t>
            </w:r>
            <w:r w:rsidR="00D20856" w:rsidRPr="004169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has RFF</w:t>
            </w:r>
            <w:ins w:id="89" w:author="Author">
              <w:r w:rsidR="00621591" w:rsidRPr="0041697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(other than those related to business operated in accordance with Art. 4 of Directive 2003/41/EC (transitional))</w:t>
              </w:r>
            </w:ins>
            <w:r w:rsidR="00D20856" w:rsidRPr="004169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del w:id="90" w:author="Author">
              <w:r w:rsidRPr="00AE1434" w:rsidDel="0041288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br/>
              </w:r>
              <w:r w:rsidRPr="00AE1434" w:rsidDel="0041288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br/>
              </w:r>
            </w:del>
          </w:p>
        </w:tc>
      </w:tr>
      <w:tr w:rsidR="007A1BA9" w:rsidRPr="00AE1434" w14:paraId="18CE341B" w14:textId="77777777" w:rsidTr="00432A58">
        <w:trPr>
          <w:trHeight w:val="567"/>
        </w:trPr>
        <w:tc>
          <w:tcPr>
            <w:tcW w:w="1538" w:type="dxa"/>
            <w:shd w:val="clear" w:color="auto" w:fill="auto"/>
          </w:tcPr>
          <w:p w14:paraId="6C10F70A" w14:textId="452E8F26" w:rsidR="007A1BA9" w:rsidRPr="00AE1434" w:rsidRDefault="007A1BA9" w:rsidP="00285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43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61E2281A" w14:textId="1505DA6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amount of Notional Solvency Capital Requirements for matching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portfolios </w:t>
            </w:r>
          </w:p>
        </w:tc>
        <w:tc>
          <w:tcPr>
            <w:tcW w:w="4959" w:type="dxa"/>
            <w:shd w:val="clear" w:color="auto" w:fill="auto"/>
          </w:tcPr>
          <w:p w14:paraId="5722589A" w14:textId="5D1457B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sum of notional SCRs of al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matching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adjustment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portfolios.</w:t>
            </w:r>
          </w:p>
          <w:p w14:paraId="3C2955D2" w14:textId="7075A274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A1BA9" w:rsidRPr="00AE1434" w14:paraId="6282E683" w14:textId="77777777" w:rsidTr="006B7DCE">
        <w:trPr>
          <w:trHeight w:val="567"/>
        </w:trPr>
        <w:tc>
          <w:tcPr>
            <w:tcW w:w="1538" w:type="dxa"/>
            <w:shd w:val="clear" w:color="auto" w:fill="auto"/>
          </w:tcPr>
          <w:p w14:paraId="44E8D1B2" w14:textId="26367D26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44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24CE1A36" w14:textId="421FD18B" w:rsidR="00D20856" w:rsidRPr="00AE1434" w:rsidRDefault="00D2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(A14A)</w:t>
            </w:r>
          </w:p>
        </w:tc>
        <w:tc>
          <w:tcPr>
            <w:tcW w:w="2145" w:type="dxa"/>
            <w:shd w:val="clear" w:color="auto" w:fill="auto"/>
          </w:tcPr>
          <w:p w14:paraId="11D05A05" w14:textId="2E221961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effects due to RFF nSCR aggregation for article 304</w:t>
            </w:r>
          </w:p>
        </w:tc>
        <w:tc>
          <w:tcPr>
            <w:tcW w:w="4959" w:type="dxa"/>
            <w:shd w:val="clear" w:color="auto" w:fill="auto"/>
          </w:tcPr>
          <w:p w14:paraId="5DF10FEC" w14:textId="0CAB96D5" w:rsidR="00716837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adjustment for a diversification effect between ring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fenced funds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under Art</w:t>
            </w:r>
            <w:r w:rsidR="006C5C2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ic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le 304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of Directive 2009/138/EC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and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remaining part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011A217A" w14:textId="7F05CEA3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A1BA9" w:rsidRPr="00AE1434" w14:paraId="2304C3E4" w14:textId="77777777" w:rsidTr="00432A58">
        <w:trPr>
          <w:trHeight w:val="567"/>
        </w:trPr>
        <w:tc>
          <w:tcPr>
            <w:tcW w:w="1538" w:type="dxa"/>
            <w:shd w:val="clear" w:color="auto" w:fill="auto"/>
          </w:tcPr>
          <w:p w14:paraId="78A67E70" w14:textId="136BD434" w:rsidR="007A1BA9" w:rsidRPr="00AE1434" w:rsidRDefault="007A1BA9" w:rsidP="00285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264D82C9" w14:textId="36724062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Method used to calculate the adjustment due to RFF</w:t>
            </w:r>
            <w:ins w:id="91" w:author="Author">
              <w:r w:rsidR="00FC13A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/MAP</w:t>
              </w:r>
            </w:ins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nSCR aggregation</w:t>
            </w:r>
          </w:p>
        </w:tc>
        <w:tc>
          <w:tcPr>
            <w:tcW w:w="4959" w:type="dxa"/>
            <w:shd w:val="clear" w:color="auto" w:fill="auto"/>
          </w:tcPr>
          <w:p w14:paraId="7ACC1776" w14:textId="72D6897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Method used to calculate the adjustment due to RFF nSCR aggregation. One of 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options in the following closed list shall be used:</w:t>
            </w:r>
          </w:p>
          <w:p w14:paraId="3FD04FAC" w14:textId="2B6453DA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Full recalculation</w:t>
            </w:r>
          </w:p>
          <w:p w14:paraId="0724BDF7" w14:textId="42F19FE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 at risk sub-module level</w:t>
            </w:r>
          </w:p>
          <w:p w14:paraId="436972F7" w14:textId="4A8FFBE4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 at risk module level</w:t>
            </w:r>
          </w:p>
          <w:p w14:paraId="36712DAF" w14:textId="10BF42A8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No adjustment</w:t>
            </w:r>
          </w:p>
          <w:p w14:paraId="5F8C3AF2" w14:textId="77777777" w:rsidR="006472B5" w:rsidRPr="00AE1434" w:rsidRDefault="006472B5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69F296C" w14:textId="628DAF4C" w:rsidR="007A1BA9" w:rsidRPr="00AE1434" w:rsidRDefault="006472B5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When the undertaking has no RFF (or have only RFF under article 304</w:t>
            </w:r>
            <w:ins w:id="92" w:author="Author">
              <w:r w:rsidR="0000759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of </w:t>
              </w:r>
              <w:r w:rsidR="00B80E8B" w:rsidRPr="00B80E8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del w:id="93" w:author="Author">
                <w:r w:rsidR="0000759A" w:rsidDel="00B80E8B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>Solvency II Directive</w:delText>
                </w:r>
              </w:del>
            </w:ins>
            <w:bookmarkStart w:id="94" w:name="_GoBack"/>
            <w:bookmarkEnd w:id="94"/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) it shall select option 4.</w:t>
            </w:r>
          </w:p>
        </w:tc>
      </w:tr>
      <w:tr w:rsidR="007A1BA9" w:rsidRPr="00AE1434" w14:paraId="64EDDE69" w14:textId="77777777" w:rsidTr="00A05C79">
        <w:trPr>
          <w:trHeight w:val="567"/>
        </w:trPr>
        <w:tc>
          <w:tcPr>
            <w:tcW w:w="1538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458589B0" w14:textId="2AB8879D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2D273D1E" w14:textId="2F117C21" w:rsidR="0074443F" w:rsidRPr="00AE1434" w:rsidRDefault="0074443F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(A11B)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556066EA" w14:textId="43C05634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future discretionary benefits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6E58EFA1" w14:textId="42800532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technical provisions without risk margin in relation to future discretionary benefits net of reinsurance.  </w:t>
            </w:r>
          </w:p>
        </w:tc>
      </w:tr>
    </w:tbl>
    <w:p w14:paraId="76D9B3EA" w14:textId="77777777" w:rsidR="00641969" w:rsidRPr="00AE1434" w:rsidRDefault="00641969">
      <w:pPr>
        <w:rPr>
          <w:sz w:val="20"/>
          <w:szCs w:val="20"/>
          <w:lang w:val="en-GB"/>
        </w:rPr>
      </w:pPr>
    </w:p>
    <w:sectPr w:rsidR="00641969" w:rsidRPr="00AE14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A1EE6"/>
    <w:multiLevelType w:val="hybridMultilevel"/>
    <w:tmpl w:val="8A34586A"/>
    <w:lvl w:ilvl="0" w:tplc="1A301E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442EF"/>
    <w:multiLevelType w:val="hybridMultilevel"/>
    <w:tmpl w:val="8FF2A786"/>
    <w:lvl w:ilvl="0" w:tplc="9F66AF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198F"/>
    <w:rsid w:val="0000759A"/>
    <w:rsid w:val="00052CE0"/>
    <w:rsid w:val="000600C4"/>
    <w:rsid w:val="00083323"/>
    <w:rsid w:val="00084288"/>
    <w:rsid w:val="00091E65"/>
    <w:rsid w:val="00092558"/>
    <w:rsid w:val="000A4019"/>
    <w:rsid w:val="000A4599"/>
    <w:rsid w:val="000E1B61"/>
    <w:rsid w:val="000F41C4"/>
    <w:rsid w:val="00120675"/>
    <w:rsid w:val="0014237A"/>
    <w:rsid w:val="00144645"/>
    <w:rsid w:val="001771BC"/>
    <w:rsid w:val="0018365E"/>
    <w:rsid w:val="001C198F"/>
    <w:rsid w:val="001E44EC"/>
    <w:rsid w:val="001E558A"/>
    <w:rsid w:val="00202077"/>
    <w:rsid w:val="00224515"/>
    <w:rsid w:val="0022784F"/>
    <w:rsid w:val="00230D49"/>
    <w:rsid w:val="00246F95"/>
    <w:rsid w:val="00285CD7"/>
    <w:rsid w:val="002B3138"/>
    <w:rsid w:val="002C529E"/>
    <w:rsid w:val="002E04EF"/>
    <w:rsid w:val="002E128D"/>
    <w:rsid w:val="002F7632"/>
    <w:rsid w:val="00310E5D"/>
    <w:rsid w:val="003238E5"/>
    <w:rsid w:val="00341A28"/>
    <w:rsid w:val="003908CB"/>
    <w:rsid w:val="003A2B7A"/>
    <w:rsid w:val="003A5F7C"/>
    <w:rsid w:val="003E0519"/>
    <w:rsid w:val="003F5283"/>
    <w:rsid w:val="00404B79"/>
    <w:rsid w:val="00412880"/>
    <w:rsid w:val="00414457"/>
    <w:rsid w:val="0041697F"/>
    <w:rsid w:val="0042255D"/>
    <w:rsid w:val="00432A58"/>
    <w:rsid w:val="00432FEB"/>
    <w:rsid w:val="00456BE5"/>
    <w:rsid w:val="004756F2"/>
    <w:rsid w:val="004C1A76"/>
    <w:rsid w:val="004D102B"/>
    <w:rsid w:val="004D2BC8"/>
    <w:rsid w:val="004F5310"/>
    <w:rsid w:val="00535F49"/>
    <w:rsid w:val="005475C3"/>
    <w:rsid w:val="005B37CC"/>
    <w:rsid w:val="005C5CD2"/>
    <w:rsid w:val="005D1328"/>
    <w:rsid w:val="005E13A2"/>
    <w:rsid w:val="00611CEF"/>
    <w:rsid w:val="00612661"/>
    <w:rsid w:val="00621591"/>
    <w:rsid w:val="006414B0"/>
    <w:rsid w:val="00641969"/>
    <w:rsid w:val="00644F60"/>
    <w:rsid w:val="006472B5"/>
    <w:rsid w:val="0065133D"/>
    <w:rsid w:val="00676DFD"/>
    <w:rsid w:val="006774B3"/>
    <w:rsid w:val="00691E98"/>
    <w:rsid w:val="006A355C"/>
    <w:rsid w:val="006B572A"/>
    <w:rsid w:val="006B7DCE"/>
    <w:rsid w:val="006C5C20"/>
    <w:rsid w:val="006C6E64"/>
    <w:rsid w:val="006D1384"/>
    <w:rsid w:val="006D3EB0"/>
    <w:rsid w:val="006D4350"/>
    <w:rsid w:val="006E003D"/>
    <w:rsid w:val="006E299D"/>
    <w:rsid w:val="006E6A39"/>
    <w:rsid w:val="00716837"/>
    <w:rsid w:val="007210D2"/>
    <w:rsid w:val="00727A06"/>
    <w:rsid w:val="0073250A"/>
    <w:rsid w:val="00735DE7"/>
    <w:rsid w:val="0074443F"/>
    <w:rsid w:val="00745381"/>
    <w:rsid w:val="007520BF"/>
    <w:rsid w:val="00767C66"/>
    <w:rsid w:val="00772AEF"/>
    <w:rsid w:val="00773AE4"/>
    <w:rsid w:val="00776255"/>
    <w:rsid w:val="007910CF"/>
    <w:rsid w:val="007A1BA9"/>
    <w:rsid w:val="007A4005"/>
    <w:rsid w:val="007B67FC"/>
    <w:rsid w:val="007B7E3B"/>
    <w:rsid w:val="007D3753"/>
    <w:rsid w:val="007E25E9"/>
    <w:rsid w:val="0082012D"/>
    <w:rsid w:val="00824655"/>
    <w:rsid w:val="0082482C"/>
    <w:rsid w:val="00835439"/>
    <w:rsid w:val="00853B88"/>
    <w:rsid w:val="00867094"/>
    <w:rsid w:val="00884F23"/>
    <w:rsid w:val="00885576"/>
    <w:rsid w:val="008B0FED"/>
    <w:rsid w:val="008D3888"/>
    <w:rsid w:val="008F34A6"/>
    <w:rsid w:val="00903D8C"/>
    <w:rsid w:val="009054DD"/>
    <w:rsid w:val="009417AB"/>
    <w:rsid w:val="0095315B"/>
    <w:rsid w:val="00957A6A"/>
    <w:rsid w:val="00962EEA"/>
    <w:rsid w:val="009843EE"/>
    <w:rsid w:val="009844CF"/>
    <w:rsid w:val="009860F4"/>
    <w:rsid w:val="00992F92"/>
    <w:rsid w:val="009A060D"/>
    <w:rsid w:val="009B0CFE"/>
    <w:rsid w:val="009D4D1C"/>
    <w:rsid w:val="009E62EE"/>
    <w:rsid w:val="009F4C8D"/>
    <w:rsid w:val="00A02F60"/>
    <w:rsid w:val="00A05C79"/>
    <w:rsid w:val="00A1019D"/>
    <w:rsid w:val="00A11A94"/>
    <w:rsid w:val="00A120BD"/>
    <w:rsid w:val="00A50FFD"/>
    <w:rsid w:val="00A6681E"/>
    <w:rsid w:val="00A70805"/>
    <w:rsid w:val="00A97091"/>
    <w:rsid w:val="00AA5E5A"/>
    <w:rsid w:val="00AA74F3"/>
    <w:rsid w:val="00AB1886"/>
    <w:rsid w:val="00AB475B"/>
    <w:rsid w:val="00AB6AE6"/>
    <w:rsid w:val="00AD4B35"/>
    <w:rsid w:val="00AE1434"/>
    <w:rsid w:val="00AF2559"/>
    <w:rsid w:val="00B14698"/>
    <w:rsid w:val="00B167EB"/>
    <w:rsid w:val="00B16911"/>
    <w:rsid w:val="00B22AB6"/>
    <w:rsid w:val="00B42904"/>
    <w:rsid w:val="00B42A4A"/>
    <w:rsid w:val="00B43831"/>
    <w:rsid w:val="00B5098C"/>
    <w:rsid w:val="00B56068"/>
    <w:rsid w:val="00B6392C"/>
    <w:rsid w:val="00B67BC0"/>
    <w:rsid w:val="00B73B70"/>
    <w:rsid w:val="00B80E8B"/>
    <w:rsid w:val="00BA48C1"/>
    <w:rsid w:val="00BB1241"/>
    <w:rsid w:val="00BB4E1D"/>
    <w:rsid w:val="00BB78BB"/>
    <w:rsid w:val="00BC08AC"/>
    <w:rsid w:val="00BC17DD"/>
    <w:rsid w:val="00BD6C02"/>
    <w:rsid w:val="00BE0EFC"/>
    <w:rsid w:val="00BF2FC0"/>
    <w:rsid w:val="00BF3FB1"/>
    <w:rsid w:val="00C11F0B"/>
    <w:rsid w:val="00C177DA"/>
    <w:rsid w:val="00C245BF"/>
    <w:rsid w:val="00C2732E"/>
    <w:rsid w:val="00C340B8"/>
    <w:rsid w:val="00C355C3"/>
    <w:rsid w:val="00C37234"/>
    <w:rsid w:val="00C37C6A"/>
    <w:rsid w:val="00C466FA"/>
    <w:rsid w:val="00C723F9"/>
    <w:rsid w:val="00C81868"/>
    <w:rsid w:val="00C972BE"/>
    <w:rsid w:val="00C9775F"/>
    <w:rsid w:val="00CA6E5E"/>
    <w:rsid w:val="00CB4137"/>
    <w:rsid w:val="00CB6CBA"/>
    <w:rsid w:val="00CB716D"/>
    <w:rsid w:val="00CC7333"/>
    <w:rsid w:val="00CD2E04"/>
    <w:rsid w:val="00CE6EDB"/>
    <w:rsid w:val="00D13E33"/>
    <w:rsid w:val="00D20856"/>
    <w:rsid w:val="00D32D6A"/>
    <w:rsid w:val="00D444ED"/>
    <w:rsid w:val="00D7364B"/>
    <w:rsid w:val="00D86EDB"/>
    <w:rsid w:val="00D87FDA"/>
    <w:rsid w:val="00D91AD1"/>
    <w:rsid w:val="00DB0147"/>
    <w:rsid w:val="00DD5F2C"/>
    <w:rsid w:val="00DE4A3F"/>
    <w:rsid w:val="00E02437"/>
    <w:rsid w:val="00E0347F"/>
    <w:rsid w:val="00E17771"/>
    <w:rsid w:val="00E50D5F"/>
    <w:rsid w:val="00E56D2D"/>
    <w:rsid w:val="00E63D5F"/>
    <w:rsid w:val="00E72765"/>
    <w:rsid w:val="00E93329"/>
    <w:rsid w:val="00EA03B9"/>
    <w:rsid w:val="00EC34BF"/>
    <w:rsid w:val="00EE0E61"/>
    <w:rsid w:val="00EE1DC6"/>
    <w:rsid w:val="00EF4699"/>
    <w:rsid w:val="00F038D7"/>
    <w:rsid w:val="00F30E0E"/>
    <w:rsid w:val="00F36C1D"/>
    <w:rsid w:val="00F56F10"/>
    <w:rsid w:val="00F8089C"/>
    <w:rsid w:val="00F81457"/>
    <w:rsid w:val="00FA6D6C"/>
    <w:rsid w:val="00FC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4C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9B0C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9B0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21CF5-D2FB-4E40-98B4-50F9FCF7873A}">
  <ds:schemaRefs/>
</ds:datastoreItem>
</file>

<file path=customXml/itemProps2.xml><?xml version="1.0" encoding="utf-8"?>
<ds:datastoreItem xmlns:ds="http://schemas.openxmlformats.org/officeDocument/2006/customXml" ds:itemID="{CB4CA350-30C4-4CC1-B41F-3F7ECF80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1944</Words>
  <Characters>11087</Characters>
  <Application>Microsoft Office Word</Application>
  <DocSecurity>0</DocSecurity>
  <Lines>92</Lines>
  <Paragraphs>26</Paragraphs>
  <ScaleCrop>false</ScaleCrop>
  <Company/>
  <LinksUpToDate>false</LinksUpToDate>
  <CharactersWithSpaces>13005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2015-07-02T23:29:00Z</dcterms:created>
  <dcterms:modified xsi:type="dcterms:W3CDTF">2015-08-06T08:43:00Z</dcterms:modified>
</cp:coreProperties>
</file>